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C" w:rsidRPr="0075255E" w:rsidRDefault="00E07A3C" w:rsidP="0075255E">
      <w:pPr>
        <w:spacing w:after="0" w:line="288" w:lineRule="auto"/>
        <w:jc w:val="center"/>
        <w:rPr>
          <w:rFonts w:cstheme="minorHAnsi"/>
          <w:b/>
          <w:sz w:val="24"/>
          <w:szCs w:val="24"/>
        </w:rPr>
      </w:pPr>
      <w:r w:rsidRPr="0075255E">
        <w:rPr>
          <w:rFonts w:cstheme="minorHAnsi"/>
          <w:b/>
          <w:sz w:val="24"/>
          <w:szCs w:val="24"/>
        </w:rPr>
        <w:t xml:space="preserve">Žiadosť o zaradenie </w:t>
      </w:r>
      <w:r w:rsidR="00EE433F" w:rsidRPr="0075255E">
        <w:rPr>
          <w:rFonts w:cstheme="minorHAnsi"/>
          <w:b/>
          <w:sz w:val="24"/>
          <w:szCs w:val="24"/>
        </w:rPr>
        <w:t xml:space="preserve"> do zoznamu odborných hodnotiteľov</w:t>
      </w:r>
      <w:r w:rsidR="00B967BC">
        <w:rPr>
          <w:rFonts w:cstheme="minorHAnsi"/>
          <w:b/>
          <w:sz w:val="24"/>
          <w:szCs w:val="24"/>
        </w:rPr>
        <w:t xml:space="preserve"> </w:t>
      </w:r>
    </w:p>
    <w:p w:rsidR="0075255E" w:rsidRPr="009434A2" w:rsidRDefault="0075255E" w:rsidP="0075255E">
      <w:pPr>
        <w:spacing w:after="0" w:line="288" w:lineRule="auto"/>
        <w:jc w:val="center"/>
        <w:rPr>
          <w:rFonts w:cstheme="minorHAnsi"/>
          <w:b/>
          <w:noProof/>
          <w:sz w:val="20"/>
          <w:szCs w:val="20"/>
        </w:rPr>
      </w:pPr>
    </w:p>
    <w:p w:rsidR="007C0DE9" w:rsidRPr="0075255E" w:rsidRDefault="00E07A3C" w:rsidP="0075255E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5255E">
        <w:rPr>
          <w:rFonts w:cstheme="minorHAnsi"/>
          <w:sz w:val="20"/>
          <w:szCs w:val="20"/>
        </w:rPr>
        <w:t>Ja, dolu podpísaná/podpísaný:</w:t>
      </w:r>
      <w:r w:rsidR="004612D2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07A3C" w:rsidRPr="0075255E" w:rsidRDefault="00E07A3C" w:rsidP="007525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2743F3" w:rsidRPr="0075255E" w:rsidRDefault="00E07A3C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týmto</w:t>
      </w:r>
    </w:p>
    <w:p w:rsidR="0075255E" w:rsidRPr="0075255E" w:rsidRDefault="0075255E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</w:p>
    <w:p w:rsidR="009434A2" w:rsidRDefault="002743F3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  <w:r w:rsidRPr="003C211C">
        <w:rPr>
          <w:rFonts w:eastAsia="Calibri" w:cstheme="minorHAnsi"/>
          <w:sz w:val="20"/>
          <w:szCs w:val="20"/>
        </w:rPr>
        <w:t>Ž</w:t>
      </w:r>
      <w:r w:rsidR="00E07A3C" w:rsidRPr="003C211C">
        <w:rPr>
          <w:rFonts w:eastAsia="Calibri" w:cstheme="minorHAnsi"/>
          <w:sz w:val="20"/>
          <w:szCs w:val="20"/>
        </w:rPr>
        <w:t xml:space="preserve">iadam o zaradenie </w:t>
      </w:r>
      <w:r w:rsidR="00EE433F" w:rsidRPr="003C211C">
        <w:rPr>
          <w:rFonts w:eastAsia="Calibri" w:cstheme="minorHAnsi"/>
          <w:sz w:val="20"/>
          <w:szCs w:val="20"/>
        </w:rPr>
        <w:t>do zoznamu odborných  hodnotiteľov</w:t>
      </w:r>
      <w:r w:rsidR="00E07A3C" w:rsidRPr="003C211C">
        <w:rPr>
          <w:rFonts w:eastAsia="Calibri" w:cstheme="minorHAnsi"/>
          <w:sz w:val="20"/>
          <w:szCs w:val="20"/>
        </w:rPr>
        <w:t xml:space="preserve"> v</w:t>
      </w:r>
      <w:r w:rsidRPr="003C211C">
        <w:rPr>
          <w:rFonts w:eastAsia="Calibri" w:cstheme="minorHAnsi"/>
          <w:sz w:val="20"/>
          <w:szCs w:val="20"/>
        </w:rPr>
        <w:t> </w:t>
      </w:r>
      <w:r w:rsidR="00E07A3C" w:rsidRPr="003C211C">
        <w:rPr>
          <w:rFonts w:eastAsia="Calibri" w:cstheme="minorHAnsi"/>
          <w:sz w:val="20"/>
          <w:szCs w:val="20"/>
        </w:rPr>
        <w:t>rámci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E07A3C" w:rsidRPr="003C211C">
        <w:rPr>
          <w:rFonts w:eastAsia="Calibri" w:cstheme="minorHAnsi"/>
          <w:sz w:val="20"/>
          <w:szCs w:val="20"/>
        </w:rPr>
        <w:t>stratégie miestneho rozvoja vedeného komunitou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3C211C" w:rsidRPr="003C211C">
        <w:rPr>
          <w:rFonts w:cstheme="minorHAnsi"/>
          <w:sz w:val="20"/>
          <w:szCs w:val="20"/>
        </w:rPr>
        <w:t>(</w:t>
      </w:r>
      <w:r w:rsidR="007C0DE9" w:rsidRPr="001D69B7">
        <w:rPr>
          <w:rFonts w:cstheme="minorHAnsi"/>
          <w:sz w:val="20"/>
          <w:szCs w:val="20"/>
        </w:rPr>
        <w:t>názov</w:t>
      </w:r>
      <w:r w:rsidR="003C211C" w:rsidRPr="001D69B7">
        <w:rPr>
          <w:rFonts w:cstheme="minorHAnsi"/>
          <w:sz w:val="20"/>
          <w:szCs w:val="20"/>
        </w:rPr>
        <w:t>:</w:t>
      </w:r>
      <w:r w:rsidR="003C211C" w:rsidRPr="003C211C">
        <w:rPr>
          <w:rFonts w:ascii="Calibri" w:hAnsi="Calibri" w:cs="Calibri"/>
          <w:i/>
          <w:sz w:val="20"/>
          <w:szCs w:val="20"/>
        </w:rPr>
        <w:t xml:space="preserve"> </w:t>
      </w:r>
      <w:r w:rsidR="003C211C" w:rsidRPr="003C211C">
        <w:rPr>
          <w:rFonts w:ascii="Calibri" w:hAnsi="Calibri" w:cs="Calibri"/>
          <w:sz w:val="20"/>
          <w:szCs w:val="20"/>
        </w:rPr>
        <w:t xml:space="preserve">Stratégia miestneho rozvoja vedeného komunitou "Miestna akčná skupina                    </w:t>
      </w:r>
      <w:r w:rsidR="00524A39">
        <w:rPr>
          <w:rFonts w:ascii="Calibri" w:hAnsi="Calibri" w:cs="Calibri"/>
          <w:sz w:val="20"/>
          <w:szCs w:val="20"/>
        </w:rPr>
        <w:t xml:space="preserve">            Bodva</w:t>
      </w:r>
      <w:r w:rsidR="003C211C" w:rsidRPr="003C211C">
        <w:rPr>
          <w:rFonts w:ascii="Calibri" w:hAnsi="Calibri" w:cs="Calibri"/>
          <w:sz w:val="20"/>
          <w:szCs w:val="20"/>
        </w:rPr>
        <w:t>"</w:t>
      </w:r>
      <w:r w:rsidR="007C0DE9" w:rsidRPr="003C211C">
        <w:rPr>
          <w:rFonts w:cstheme="minorHAnsi"/>
          <w:sz w:val="20"/>
          <w:szCs w:val="20"/>
        </w:rPr>
        <w:t>)</w:t>
      </w:r>
      <w:r w:rsidR="00C12F9C" w:rsidRPr="003C211C">
        <w:rPr>
          <w:rFonts w:cstheme="minorHAnsi"/>
          <w:i/>
          <w:sz w:val="20"/>
          <w:szCs w:val="20"/>
        </w:rPr>
        <w:t xml:space="preserve"> </w:t>
      </w:r>
      <w:r w:rsidR="007C0DE9" w:rsidRPr="003C211C">
        <w:rPr>
          <w:rFonts w:cstheme="minorHAnsi"/>
          <w:sz w:val="20"/>
          <w:szCs w:val="20"/>
        </w:rPr>
        <w:t>(ďalej len „stratégia CLLD“) pre Program</w:t>
      </w:r>
      <w:r w:rsidR="00F87395">
        <w:rPr>
          <w:rFonts w:cstheme="minorHAnsi"/>
          <w:color w:val="000000" w:themeColor="text1"/>
          <w:sz w:val="20"/>
          <w:szCs w:val="20"/>
        </w:rPr>
        <w:t xml:space="preserve"> rozvoja vidieka SR 2014 - 2022</w:t>
      </w:r>
      <w:r w:rsidR="007C0DE9" w:rsidRPr="0075255E">
        <w:rPr>
          <w:rFonts w:cstheme="minorHAnsi"/>
          <w:color w:val="000000" w:themeColor="text1"/>
          <w:sz w:val="20"/>
          <w:szCs w:val="20"/>
        </w:rPr>
        <w:t xml:space="preserve"> (ďalej len „PRV SR“)</w:t>
      </w:r>
      <w:r w:rsidRPr="0075255E">
        <w:rPr>
          <w:rFonts w:eastAsia="Calibri" w:cstheme="minorHAnsi"/>
          <w:sz w:val="20"/>
          <w:szCs w:val="20"/>
        </w:rPr>
        <w:t xml:space="preserve">, </w:t>
      </w:r>
      <w:proofErr w:type="spellStart"/>
      <w:r w:rsidR="007C0DE9" w:rsidRPr="0075255E">
        <w:rPr>
          <w:rFonts w:eastAsia="Calibri" w:cstheme="minorHAnsi"/>
          <w:sz w:val="20"/>
          <w:szCs w:val="20"/>
        </w:rPr>
        <w:t>podopatrenie</w:t>
      </w:r>
      <w:proofErr w:type="spellEnd"/>
      <w:r w:rsidR="007C0DE9" w:rsidRPr="0075255E">
        <w:rPr>
          <w:rFonts w:eastAsia="Calibri" w:cstheme="minorHAnsi"/>
          <w:sz w:val="20"/>
          <w:szCs w:val="20"/>
        </w:rPr>
        <w:t>: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</w:p>
    <w:p w:rsidR="009434A2" w:rsidRDefault="009434A2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E07A3C" w:rsidRPr="009434A2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434A2">
        <w:rPr>
          <w:rFonts w:ascii="Calibri" w:hAnsi="Calibri" w:cs="Calibri"/>
          <w:sz w:val="20"/>
          <w:szCs w:val="20"/>
        </w:rPr>
        <w:t xml:space="preserve">7.2 – Podpora na investície do vytvárania, zlepšovania alebo rozširovania všetkých druhov infraštruktúr malých rozmerov vrátane investícií do energie z obnoviteľných zdrojov a úspor energie – </w:t>
      </w:r>
      <w:bookmarkStart w:id="1" w:name="_Toc417996863"/>
      <w:r w:rsidRPr="009434A2">
        <w:rPr>
          <w:rFonts w:ascii="Calibri" w:hAnsi="Calibri" w:cs="Calibri"/>
          <w:sz w:val="20"/>
          <w:szCs w:val="20"/>
        </w:rPr>
        <w:t>Investície do vytvárania, zlepšovania alebo rozširovania všetkých druhov infraštruktúr malých rozmerov</w:t>
      </w:r>
      <w:bookmarkEnd w:id="1"/>
      <w:r w:rsidRPr="0075255E">
        <w:rPr>
          <w:rFonts w:cstheme="minorHAnsi"/>
          <w:sz w:val="20"/>
          <w:szCs w:val="20"/>
          <w:vertAlign w:val="superscript"/>
        </w:rPr>
        <w:footnoteReference w:id="1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B6FF7">
        <w:rPr>
          <w:rFonts w:ascii="Calibri" w:hAnsi="Calibri" w:cs="Calibri"/>
          <w:sz w:val="20"/>
          <w:szCs w:val="20"/>
        </w:rPr>
        <w:t xml:space="preserve">7.4 – Podpora na investície do vytvárania, zlepšovania alebo rozširovania miestnych základných služieb pre vidiecke obyvateľstvo vrátane voľného času a </w:t>
      </w:r>
      <w:r w:rsidRPr="00896E1D">
        <w:rPr>
          <w:rFonts w:ascii="Calibri" w:hAnsi="Calibri" w:cs="Calibri"/>
          <w:sz w:val="20"/>
          <w:szCs w:val="20"/>
        </w:rPr>
        <w:t>kultúry a súvisiacej infraštruktúry</w:t>
      </w:r>
      <w:r w:rsidRPr="00896E1D">
        <w:rPr>
          <w:rFonts w:cstheme="minorHAnsi"/>
          <w:sz w:val="20"/>
          <w:szCs w:val="20"/>
          <w:vertAlign w:val="superscript"/>
        </w:rPr>
        <w:footnoteReference w:id="2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6E1D">
        <w:rPr>
          <w:rFonts w:ascii="Calibri" w:hAnsi="Calibri" w:cs="Calibri"/>
          <w:sz w:val="20"/>
          <w:szCs w:val="20"/>
        </w:rPr>
        <w:t>6.4 – Podpora na investície do vytvárania a rozvoja nepoľnohospodárskych činností</w:t>
      </w:r>
      <w:r w:rsidRPr="00896E1D">
        <w:rPr>
          <w:rFonts w:cstheme="minorHAnsi"/>
          <w:sz w:val="20"/>
          <w:szCs w:val="20"/>
          <w:vertAlign w:val="superscript"/>
        </w:rPr>
        <w:footnoteReference w:id="3"/>
      </w:r>
    </w:p>
    <w:p w:rsidR="0075255E" w:rsidRPr="00896E1D" w:rsidRDefault="0075255E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</w:p>
    <w:p w:rsidR="003E4F1E" w:rsidRPr="0075255E" w:rsidRDefault="002743F3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r w:rsidRPr="00896E1D">
        <w:rPr>
          <w:rFonts w:cstheme="minorHAnsi"/>
          <w:sz w:val="20"/>
          <w:szCs w:val="20"/>
        </w:rPr>
        <w:t>Zároveň Vám týmto</w:t>
      </w:r>
      <w:r w:rsidR="00C12F9C" w:rsidRPr="00896E1D">
        <w:rPr>
          <w:rFonts w:cstheme="minorHAnsi"/>
          <w:sz w:val="20"/>
          <w:szCs w:val="20"/>
        </w:rPr>
        <w:t xml:space="preserve"> </w:t>
      </w:r>
      <w:r w:rsidR="00E07A3C" w:rsidRPr="00896E1D">
        <w:rPr>
          <w:rFonts w:eastAsia="Calibri" w:cstheme="minorHAnsi"/>
          <w:sz w:val="20"/>
          <w:szCs w:val="20"/>
        </w:rPr>
        <w:t>udeľujem súhlas so</w:t>
      </w:r>
      <w:r w:rsidR="003E4F1E" w:rsidRPr="00896E1D">
        <w:rPr>
          <w:rFonts w:cstheme="minorHAnsi"/>
          <w:sz w:val="20"/>
          <w:szCs w:val="20"/>
        </w:rPr>
        <w:t xml:space="preserve"> spracúvaním a uchovávaním mojich osobných údajov</w:t>
      </w:r>
      <w:r w:rsidR="00E07A3C" w:rsidRPr="00896E1D">
        <w:rPr>
          <w:rFonts w:eastAsia="Calibri" w:cstheme="minorHAnsi"/>
          <w:sz w:val="20"/>
          <w:szCs w:val="20"/>
        </w:rPr>
        <w:t xml:space="preserve"> </w:t>
      </w:r>
      <w:r w:rsidR="001D69B7" w:rsidRPr="00896E1D">
        <w:rPr>
          <w:rFonts w:eastAsia="Calibri" w:cstheme="minorHAnsi"/>
          <w:sz w:val="20"/>
          <w:szCs w:val="20"/>
        </w:rPr>
        <w:t xml:space="preserve">                           </w:t>
      </w:r>
      <w:r w:rsidR="00E07A3C" w:rsidRPr="00896E1D">
        <w:rPr>
          <w:rFonts w:eastAsia="Calibri" w:cstheme="minorHAnsi"/>
          <w:sz w:val="20"/>
          <w:szCs w:val="20"/>
        </w:rPr>
        <w:t xml:space="preserve">uvedených v žiadosti </w:t>
      </w:r>
      <w:r w:rsidR="00B2061F" w:rsidRPr="00896E1D">
        <w:rPr>
          <w:rFonts w:cstheme="minorHAnsi"/>
          <w:sz w:val="20"/>
          <w:szCs w:val="20"/>
        </w:rPr>
        <w:t>o zaradenie  do zoznamu odborných hodnotiteľov</w:t>
      </w:r>
      <w:r w:rsidR="00B2061F" w:rsidRPr="0075255E">
        <w:rPr>
          <w:rFonts w:eastAsia="Calibri" w:cstheme="minorHAnsi"/>
          <w:sz w:val="20"/>
          <w:szCs w:val="20"/>
        </w:rPr>
        <w:t xml:space="preserve"> v </w:t>
      </w:r>
      <w:r w:rsidR="00E07A3C" w:rsidRPr="0075255E">
        <w:rPr>
          <w:rFonts w:eastAsia="Calibri" w:cstheme="minorHAnsi"/>
          <w:sz w:val="20"/>
          <w:szCs w:val="20"/>
        </w:rPr>
        <w:t>životopise a osobných údajov získaných z ostatných priložených d</w:t>
      </w:r>
      <w:r w:rsidR="00B52B11" w:rsidRPr="0075255E">
        <w:rPr>
          <w:rFonts w:eastAsia="Calibri" w:cstheme="minorHAnsi"/>
          <w:sz w:val="20"/>
          <w:szCs w:val="20"/>
        </w:rPr>
        <w:t xml:space="preserve">okumentov k žiadosti, </w:t>
      </w:r>
      <w:r w:rsidR="003E4F1E" w:rsidRPr="0075255E">
        <w:rPr>
          <w:rFonts w:cstheme="minorHAnsi"/>
          <w:sz w:val="20"/>
          <w:szCs w:val="20"/>
        </w:rPr>
        <w:t xml:space="preserve">v zmysle čl. 6 ods. 1 písm. a) Nariadenia EP </w:t>
      </w:r>
      <w:r w:rsidR="001D69B7">
        <w:rPr>
          <w:rFonts w:cstheme="minorHAnsi"/>
          <w:sz w:val="20"/>
          <w:szCs w:val="20"/>
        </w:rPr>
        <w:t xml:space="preserve"> </w:t>
      </w:r>
      <w:r w:rsidR="003E4F1E" w:rsidRPr="0075255E">
        <w:rPr>
          <w:rFonts w:cstheme="minorHAnsi"/>
          <w:sz w:val="20"/>
          <w:szCs w:val="20"/>
        </w:rPr>
        <w:t xml:space="preserve">a Rady EÚ </w:t>
      </w:r>
      <w:r w:rsidR="00A473DF">
        <w:rPr>
          <w:rFonts w:cstheme="minorHAnsi"/>
          <w:sz w:val="20"/>
          <w:szCs w:val="20"/>
        </w:rPr>
        <w:t xml:space="preserve">                            </w:t>
      </w:r>
      <w:r w:rsidR="003E4F1E" w:rsidRPr="0075255E">
        <w:rPr>
          <w:rFonts w:cstheme="minorHAnsi"/>
          <w:sz w:val="20"/>
          <w:szCs w:val="20"/>
        </w:rPr>
        <w:t>č. 2016/679 o ochrane fyzických osôb pri spracúvaní osobných údajov a o voľnom pohybe takýchto údajov, ktorým sa zrušuje smernica 95/46/ES (všeobecné nariadenie o ochrane údajov, ďalej len „Nariadenie GDPR“)</w:t>
      </w:r>
    </w:p>
    <w:p w:rsidR="0075255E" w:rsidRPr="0075255E" w:rsidRDefault="0075255E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9434A2" w:rsidRPr="009434A2" w:rsidRDefault="003C211C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9F7F74" w:rsidRPr="0075255E">
        <w:rPr>
          <w:rFonts w:asciiTheme="minorHAnsi" w:eastAsia="Calibri" w:hAnsiTheme="minorHAnsi" w:cstheme="minorHAnsi"/>
          <w:sz w:val="20"/>
          <w:szCs w:val="20"/>
        </w:rPr>
        <w:t xml:space="preserve">iestnej akčnej skupine </w:t>
      </w:r>
      <w:r w:rsidR="00524A39">
        <w:rPr>
          <w:rFonts w:asciiTheme="minorHAnsi" w:eastAsia="Calibri" w:hAnsiTheme="minorHAnsi" w:cstheme="minorHAnsi"/>
          <w:sz w:val="20"/>
          <w:szCs w:val="20"/>
        </w:rPr>
        <w:t>Bodva</w:t>
      </w:r>
    </w:p>
    <w:p w:rsidR="009434A2" w:rsidRPr="009434A2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Pôdoh</w:t>
      </w:r>
      <w:r w:rsidR="009434A2">
        <w:rPr>
          <w:rFonts w:asciiTheme="minorHAnsi" w:hAnsiTheme="minorHAnsi" w:cstheme="minorHAnsi"/>
          <w:color w:val="000000" w:themeColor="text1"/>
          <w:sz w:val="20"/>
          <w:szCs w:val="20"/>
        </w:rPr>
        <w:t>ospodárskej platobnej agentúre</w:t>
      </w:r>
    </w:p>
    <w:p w:rsidR="003E4F1E" w:rsidRPr="0075255E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Ministerstvu pôdohospodárstva a rozvoja vidieka SR</w:t>
      </w:r>
    </w:p>
    <w:p w:rsidR="0075255E" w:rsidRPr="0075255E" w:rsidRDefault="0075255E" w:rsidP="009434A2">
      <w:pPr>
        <w:pStyle w:val="Normlnywebov"/>
        <w:spacing w:before="0" w:beforeAutospacing="0" w:after="0" w:afterAutospacing="0" w:line="264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3E4F1E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sz w:val="20"/>
          <w:szCs w:val="20"/>
        </w:rPr>
        <w:t>za účelom ich spracovania pre potreby implementácie stratégie miestn</w:t>
      </w:r>
      <w:r w:rsidR="003C211C">
        <w:rPr>
          <w:rFonts w:asciiTheme="minorHAnsi" w:hAnsiTheme="minorHAnsi" w:cstheme="minorHAnsi"/>
          <w:sz w:val="20"/>
          <w:szCs w:val="20"/>
        </w:rPr>
        <w:t>eho rozvoja vedeného komunitou M</w:t>
      </w:r>
      <w:r w:rsidRPr="0075255E">
        <w:rPr>
          <w:rFonts w:asciiTheme="minorHAnsi" w:hAnsiTheme="minorHAnsi" w:cstheme="minorHAnsi"/>
          <w:sz w:val="20"/>
          <w:szCs w:val="20"/>
        </w:rPr>
        <w:t xml:space="preserve">iestnej akčnej </w:t>
      </w:r>
      <w:r w:rsidRPr="003C211C">
        <w:rPr>
          <w:rFonts w:asciiTheme="minorHAnsi" w:hAnsiTheme="minorHAnsi" w:cstheme="minorHAnsi"/>
          <w:sz w:val="20"/>
          <w:szCs w:val="20"/>
        </w:rPr>
        <w:t xml:space="preserve">skupiny </w:t>
      </w:r>
      <w:r w:rsidR="00524A39">
        <w:rPr>
          <w:rFonts w:asciiTheme="minorHAnsi" w:hAnsiTheme="minorHAnsi" w:cstheme="minorHAnsi"/>
          <w:sz w:val="20"/>
          <w:szCs w:val="20"/>
        </w:rPr>
        <w:t>Bodva</w:t>
      </w:r>
      <w:r w:rsidRPr="003C211C">
        <w:rPr>
          <w:rFonts w:asciiTheme="minorHAnsi" w:hAnsiTheme="minorHAnsi" w:cstheme="minorHAnsi"/>
          <w:sz w:val="20"/>
          <w:szCs w:val="20"/>
        </w:rPr>
        <w:t xml:space="preserve"> ako aj</w:t>
      </w:r>
      <w:r w:rsidRPr="0075255E">
        <w:rPr>
          <w:rFonts w:asciiTheme="minorHAnsi" w:hAnsiTheme="minorHAnsi" w:cstheme="minorHAnsi"/>
          <w:sz w:val="20"/>
          <w:szCs w:val="20"/>
        </w:rPr>
        <w:t xml:space="preserve"> počas následnej archivácie v rámci Program</w:t>
      </w:r>
      <w:r w:rsidR="00F87395">
        <w:rPr>
          <w:rFonts w:asciiTheme="minorHAnsi" w:hAnsiTheme="minorHAnsi" w:cstheme="minorHAnsi"/>
          <w:sz w:val="20"/>
          <w:szCs w:val="20"/>
        </w:rPr>
        <w:t>u rozvoja vidieka SR 2014 – 2022</w:t>
      </w:r>
      <w:r w:rsidRPr="0075255E">
        <w:rPr>
          <w:rFonts w:asciiTheme="minorHAnsi" w:hAnsiTheme="minorHAnsi" w:cstheme="minorHAnsi"/>
          <w:sz w:val="20"/>
          <w:szCs w:val="20"/>
        </w:rPr>
        <w:t>, v rozsahu údajov uvedených v</w:t>
      </w:r>
      <w:r w:rsidRPr="0075255E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75255E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97F82" w:rsidRPr="0075255E" w:rsidRDefault="00597F82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1"/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bookmarkEnd w:id="3"/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3E4F1E" w:rsidRPr="0075255E">
        <w:rPr>
          <w:rFonts w:asciiTheme="minorHAnsi" w:hAnsiTheme="minorHAnsi" w:cstheme="minorHAnsi"/>
          <w:sz w:val="20"/>
          <w:szCs w:val="20"/>
        </w:rPr>
        <w:t>personálnej matici MAS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="003E4F1E" w:rsidRPr="00CF3C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A34A2C" w:rsidRPr="0075255E">
        <w:rPr>
          <w:rFonts w:asciiTheme="minorHAnsi" w:hAnsiTheme="minorHAnsi" w:cstheme="minorHAnsi"/>
          <w:sz w:val="20"/>
          <w:szCs w:val="20"/>
        </w:rPr>
        <w:t>zozname</w:t>
      </w:r>
      <w:r w:rsidR="003E4F1E" w:rsidRPr="0075255E">
        <w:rPr>
          <w:rFonts w:asciiTheme="minorHAnsi" w:hAnsiTheme="minorHAnsi" w:cstheme="minorHAnsi"/>
          <w:sz w:val="20"/>
          <w:szCs w:val="20"/>
        </w:rPr>
        <w:t xml:space="preserve"> odborných hodnotiteľov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</w:p>
    <w:p w:rsidR="00B2061F" w:rsidRPr="0075255E" w:rsidRDefault="00B2061F" w:rsidP="009434A2">
      <w:pPr>
        <w:pStyle w:val="Odsekzoznamu"/>
        <w:spacing w:after="0" w:line="264" w:lineRule="auto"/>
        <w:ind w:left="284"/>
        <w:jc w:val="both"/>
        <w:rPr>
          <w:rFonts w:eastAsia="Calibri" w:cstheme="minorHAnsi"/>
          <w:sz w:val="20"/>
          <w:szCs w:val="20"/>
        </w:rPr>
      </w:pPr>
    </w:p>
    <w:p w:rsidR="009477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 som spôsobilá/spôsobilý</w:t>
      </w:r>
      <w:r w:rsidRPr="0075255E">
        <w:rPr>
          <w:rFonts w:cstheme="minorHAnsi"/>
          <w:sz w:val="20"/>
          <w:szCs w:val="20"/>
          <w:vertAlign w:val="superscript"/>
        </w:rPr>
        <w:footnoteReference w:id="7"/>
      </w:r>
      <w:r w:rsidRPr="0075255E">
        <w:rPr>
          <w:rFonts w:eastAsia="Calibri" w:cstheme="minorHAnsi"/>
          <w:sz w:val="20"/>
          <w:szCs w:val="20"/>
        </w:rPr>
        <w:t xml:space="preserve"> na právne úkony </w:t>
      </w:r>
      <w:r w:rsidR="007C0DE9" w:rsidRPr="0075255E">
        <w:rPr>
          <w:rFonts w:eastAsia="Calibri" w:cstheme="minorHAnsi"/>
          <w:sz w:val="20"/>
          <w:szCs w:val="20"/>
        </w:rPr>
        <w:t>v plnom rozsahu,</w:t>
      </w:r>
    </w:p>
    <w:p w:rsidR="009477F5" w:rsidRPr="0075255E" w:rsidRDefault="009477F5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1D70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 som nebol/nebola</w:t>
      </w:r>
      <w:r w:rsidRPr="0075255E">
        <w:rPr>
          <w:rFonts w:cstheme="minorHAnsi"/>
          <w:sz w:val="20"/>
          <w:szCs w:val="20"/>
          <w:vertAlign w:val="superscript"/>
        </w:rPr>
        <w:footnoteReference w:id="8"/>
      </w:r>
      <w:r w:rsidRPr="0075255E">
        <w:rPr>
          <w:rFonts w:eastAsia="Calibri" w:cstheme="minorHAnsi"/>
          <w:sz w:val="20"/>
          <w:szCs w:val="20"/>
        </w:rPr>
        <w:t xml:space="preserve"> právoplatne odsúdený/odsúdená</w:t>
      </w:r>
      <w:r w:rsidRPr="0075255E">
        <w:rPr>
          <w:rFonts w:cstheme="minorHAnsi"/>
          <w:sz w:val="20"/>
          <w:szCs w:val="20"/>
          <w:vertAlign w:val="superscript"/>
        </w:rPr>
        <w:footnoteReference w:id="9"/>
      </w:r>
      <w:r w:rsidRPr="0075255E">
        <w:rPr>
          <w:rFonts w:eastAsia="Calibri" w:cstheme="minorHAnsi"/>
          <w:sz w:val="20"/>
          <w:szCs w:val="20"/>
        </w:rPr>
        <w:t xml:space="preserve"> za úmyselný trestný čin, </w:t>
      </w:r>
      <w:r w:rsidR="00BB74D0">
        <w:rPr>
          <w:rFonts w:eastAsia="Calibri" w:cstheme="minorHAnsi"/>
          <w:sz w:val="20"/>
          <w:szCs w:val="20"/>
        </w:rPr>
        <w:t xml:space="preserve">           </w:t>
      </w:r>
      <w:r w:rsidRPr="0075255E">
        <w:rPr>
          <w:rFonts w:eastAsia="Calibri" w:cstheme="minorHAnsi"/>
          <w:sz w:val="20"/>
          <w:szCs w:val="20"/>
        </w:rPr>
        <w:t xml:space="preserve">čo môžem kedykoľvek  na vyzvanie </w:t>
      </w:r>
      <w:r w:rsidR="007C0DE9" w:rsidRPr="0075255E">
        <w:rPr>
          <w:rFonts w:eastAsia="Calibri" w:cstheme="minorHAnsi"/>
          <w:sz w:val="20"/>
          <w:szCs w:val="20"/>
        </w:rPr>
        <w:t xml:space="preserve"> miestnej akčnej skupiny</w:t>
      </w:r>
      <w:r w:rsidR="00B52B11" w:rsidRPr="0075255E">
        <w:rPr>
          <w:rFonts w:eastAsia="Calibri" w:cstheme="minorHAnsi"/>
          <w:sz w:val="20"/>
          <w:szCs w:val="20"/>
        </w:rPr>
        <w:t xml:space="preserve"> (ďalej len „MAS“)</w:t>
      </w:r>
      <w:r w:rsidR="009477F5" w:rsidRPr="0075255E">
        <w:rPr>
          <w:rFonts w:eastAsia="Calibri" w:cstheme="minorHAnsi"/>
          <w:sz w:val="20"/>
          <w:szCs w:val="20"/>
        </w:rPr>
        <w:t>, resp.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  <w:r w:rsidR="007C0DE9" w:rsidRPr="0075255E">
        <w:rPr>
          <w:rFonts w:eastAsia="Calibri" w:cstheme="minorHAnsi"/>
          <w:sz w:val="20"/>
          <w:szCs w:val="20"/>
        </w:rPr>
        <w:t xml:space="preserve">Pôdohospodárskej platobnej </w:t>
      </w:r>
      <w:r w:rsidR="00014910" w:rsidRPr="0075255E">
        <w:rPr>
          <w:rFonts w:eastAsia="Calibri" w:cstheme="minorHAnsi"/>
          <w:sz w:val="20"/>
          <w:szCs w:val="20"/>
        </w:rPr>
        <w:t xml:space="preserve">agentúry </w:t>
      </w:r>
      <w:r w:rsidRPr="0075255E">
        <w:rPr>
          <w:rFonts w:eastAsia="Calibri" w:cstheme="minorHAnsi"/>
          <w:sz w:val="20"/>
          <w:szCs w:val="20"/>
        </w:rPr>
        <w:t>preukázať výpisom z registra trestov</w:t>
      </w:r>
      <w:r w:rsidR="00B52B11" w:rsidRPr="0075255E">
        <w:rPr>
          <w:rFonts w:eastAsia="Calibri" w:cstheme="minorHAnsi"/>
          <w:sz w:val="20"/>
          <w:szCs w:val="20"/>
        </w:rPr>
        <w:t xml:space="preserve"> v zmysle bodu </w:t>
      </w:r>
      <w:r w:rsidR="009477F5" w:rsidRPr="0075255E">
        <w:rPr>
          <w:rFonts w:eastAsia="Calibri" w:cstheme="minorHAnsi"/>
          <w:sz w:val="20"/>
          <w:szCs w:val="20"/>
        </w:rPr>
        <w:t>2.1.1 Výzvy na výber odborných hodnotiteľov</w:t>
      </w:r>
      <w:r w:rsidRPr="0075255E">
        <w:rPr>
          <w:rFonts w:eastAsia="Calibri" w:cstheme="minorHAnsi"/>
          <w:sz w:val="20"/>
          <w:szCs w:val="20"/>
        </w:rPr>
        <w:t>.</w:t>
      </w:r>
    </w:p>
    <w:p w:rsidR="00597F82" w:rsidRPr="009434A2" w:rsidRDefault="00597F8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9434A2" w:rsidRPr="009434A2" w:rsidRDefault="009434A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V .............</w:t>
      </w:r>
      <w:r w:rsidR="00A473DF" w:rsidRPr="009434A2">
        <w:rPr>
          <w:rFonts w:eastAsia="Calibri" w:cstheme="minorHAnsi"/>
          <w:sz w:val="20"/>
          <w:szCs w:val="20"/>
        </w:rPr>
        <w:t>.........................., dňa</w:t>
      </w:r>
      <w:r w:rsidRPr="009434A2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 w:firstLine="562"/>
        <w:jc w:val="center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97F82" w:rsidRDefault="0075255E" w:rsidP="009434A2">
      <w:pPr>
        <w:spacing w:after="0" w:line="264" w:lineRule="auto"/>
        <w:ind w:left="3686" w:firstLine="562"/>
        <w:jc w:val="center"/>
        <w:rPr>
          <w:rFonts w:eastAsia="Calibri" w:cs="Times New Roman"/>
        </w:rPr>
      </w:pPr>
      <w:r w:rsidRPr="0075255E">
        <w:rPr>
          <w:rFonts w:eastAsia="Calibri" w:cstheme="minorHAnsi"/>
          <w:sz w:val="20"/>
          <w:szCs w:val="20"/>
        </w:rPr>
        <w:t>podpis</w:t>
      </w:r>
    </w:p>
    <w:sectPr w:rsidR="00597F82" w:rsidSect="00583F0B">
      <w:headerReference w:type="first" r:id="rId9"/>
      <w:pgSz w:w="11906" w:h="16838"/>
      <w:pgMar w:top="1134" w:right="1418" w:bottom="680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40" w:rsidRDefault="00673140" w:rsidP="00FC1411">
      <w:pPr>
        <w:spacing w:after="0" w:line="240" w:lineRule="auto"/>
      </w:pPr>
      <w:r>
        <w:separator/>
      </w:r>
    </w:p>
  </w:endnote>
  <w:endnote w:type="continuationSeparator" w:id="0">
    <w:p w:rsidR="00673140" w:rsidRDefault="00673140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40" w:rsidRDefault="00673140" w:rsidP="00FC1411">
      <w:pPr>
        <w:spacing w:after="0" w:line="240" w:lineRule="auto"/>
      </w:pPr>
      <w:r>
        <w:separator/>
      </w:r>
    </w:p>
  </w:footnote>
  <w:footnote w:type="continuationSeparator" w:id="0">
    <w:p w:rsidR="00673140" w:rsidRDefault="00673140" w:rsidP="00FC1411">
      <w:pPr>
        <w:spacing w:after="0" w:line="240" w:lineRule="auto"/>
      </w:pPr>
      <w:r>
        <w:continuationSeparator/>
      </w:r>
    </w:p>
  </w:footnote>
  <w:footnote w:id="1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2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3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4">
    <w:p w:rsidR="00C30137" w:rsidRPr="0075255E" w:rsidRDefault="00C30137" w:rsidP="0075255E">
      <w:pPr>
        <w:tabs>
          <w:tab w:val="center" w:pos="6804"/>
        </w:tabs>
        <w:spacing w:after="0" w:line="240" w:lineRule="auto"/>
        <w:jc w:val="both"/>
        <w:rPr>
          <w:ins w:id="2" w:author="Kocianova Ingrid" w:date="2018-11-27T14:37:00Z"/>
          <w:sz w:val="15"/>
          <w:szCs w:val="15"/>
        </w:rPr>
      </w:pPr>
      <w:r w:rsidRPr="0075255E">
        <w:rPr>
          <w:rStyle w:val="Odkaznapoznmkupodiarou"/>
          <w:sz w:val="15"/>
          <w:szCs w:val="15"/>
        </w:rPr>
        <w:footnoteRef/>
      </w:r>
      <w:r w:rsidRPr="0075255E">
        <w:rPr>
          <w:sz w:val="15"/>
          <w:szCs w:val="15"/>
        </w:rPr>
        <w:t xml:space="preserve"> Orgány EÚ a orgány SR zapojené do implementácie PRV </w:t>
      </w:r>
      <w:r w:rsidR="00F87395">
        <w:rPr>
          <w:sz w:val="15"/>
          <w:szCs w:val="15"/>
        </w:rPr>
        <w:t>2014-2022</w:t>
      </w:r>
      <w:r w:rsidRPr="0075255E">
        <w:rPr>
          <w:b/>
          <w:sz w:val="15"/>
          <w:szCs w:val="15"/>
        </w:rPr>
        <w:t xml:space="preserve"> majú právo získať osobné údaje </w:t>
      </w:r>
      <w:r w:rsidRPr="0075255E">
        <w:rPr>
          <w:sz w:val="15"/>
          <w:szCs w:val="15"/>
        </w:rPr>
        <w:t>na účely vykonávania svojich príslušných povinností riadenia, kontr</w:t>
      </w:r>
      <w:r w:rsidR="00050C69" w:rsidRPr="0075255E">
        <w:rPr>
          <w:sz w:val="15"/>
          <w:szCs w:val="15"/>
        </w:rPr>
        <w:t>oly, monitorovania a hodnotenia</w:t>
      </w:r>
      <w:r w:rsidRPr="0075255E">
        <w:rPr>
          <w:sz w:val="15"/>
          <w:szCs w:val="15"/>
        </w:rPr>
        <w:t>. Osobné údaje sa spracúvajú v súlade s pravidlami stanovenými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</w:t>
      </w:r>
      <w:r w:rsidR="0075255E">
        <w:rPr>
          <w:sz w:val="15"/>
          <w:szCs w:val="15"/>
        </w:rPr>
        <w:t xml:space="preserve">                  </w:t>
      </w:r>
      <w:r w:rsidRPr="0075255E">
        <w:rPr>
          <w:sz w:val="15"/>
          <w:szCs w:val="15"/>
        </w:rPr>
        <w:t xml:space="preserve"> a doplnení niektorých zákonov  (ďalej len „zákon o ochrane osobných údajov“), v zákone č. 292/2014 </w:t>
      </w:r>
      <w:proofErr w:type="spellStart"/>
      <w:r w:rsidRPr="0075255E">
        <w:rPr>
          <w:sz w:val="15"/>
          <w:szCs w:val="15"/>
        </w:rPr>
        <w:t>Z.z</w:t>
      </w:r>
      <w:proofErr w:type="spellEnd"/>
      <w:r w:rsidRPr="0075255E">
        <w:rPr>
          <w:sz w:val="15"/>
          <w:szCs w:val="15"/>
        </w:rPr>
        <w:t xml:space="preserve">.  o príspevku poskytovanom z európskych štrukturálnych a investičných fondov a o zmene a doplnení niektorých zákonov. </w:t>
      </w:r>
      <w:r w:rsidR="00050C69" w:rsidRPr="0075255E">
        <w:rPr>
          <w:sz w:val="15"/>
          <w:szCs w:val="15"/>
        </w:rPr>
        <w:t>P</w:t>
      </w:r>
      <w:r w:rsidRPr="0075255E">
        <w:rPr>
          <w:sz w:val="15"/>
          <w:szCs w:val="15"/>
        </w:rPr>
        <w:t xml:space="preserve">ráva </w:t>
      </w:r>
      <w:r w:rsidR="00050C69" w:rsidRPr="0075255E">
        <w:rPr>
          <w:sz w:val="15"/>
          <w:szCs w:val="15"/>
        </w:rPr>
        <w:t xml:space="preserve">sú </w:t>
      </w:r>
      <w:r w:rsidRPr="0075255E">
        <w:rPr>
          <w:sz w:val="15"/>
          <w:szCs w:val="15"/>
        </w:rPr>
        <w:t xml:space="preserve">stanovené v pravidlách ochrany osobných údajov </w:t>
      </w:r>
      <w:r w:rsidR="0075255E">
        <w:rPr>
          <w:sz w:val="15"/>
          <w:szCs w:val="15"/>
        </w:rPr>
        <w:t xml:space="preserve">                            </w:t>
      </w:r>
      <w:r w:rsidRPr="0075255E">
        <w:rPr>
          <w:sz w:val="15"/>
          <w:szCs w:val="15"/>
        </w:rPr>
        <w:t>v uvedenom nariadení, smernici a zákone</w:t>
      </w:r>
      <w:r w:rsidRPr="0075255E">
        <w:rPr>
          <w:b/>
          <w:sz w:val="15"/>
          <w:szCs w:val="15"/>
        </w:rPr>
        <w:t xml:space="preserve">. MAS, resp. PPA má právo zverejňovať údaje </w:t>
      </w:r>
      <w:r w:rsidRPr="0075255E">
        <w:rPr>
          <w:sz w:val="15"/>
          <w:szCs w:val="15"/>
        </w:rPr>
        <w:t xml:space="preserve">v rozsahu článku 111 nariadenia (EÚ) č. 1306/2013, </w:t>
      </w:r>
      <w:r w:rsidR="009434A2">
        <w:rPr>
          <w:sz w:val="15"/>
          <w:szCs w:val="15"/>
        </w:rPr>
        <w:t xml:space="preserve">                          </w:t>
      </w:r>
      <w:r w:rsidRPr="0075255E">
        <w:rPr>
          <w:sz w:val="15"/>
          <w:szCs w:val="15"/>
        </w:rPr>
        <w:t>Ú. v., L 347, pričom tieto údaje môžu na účely ochrany finančných záujmov Únie spracúvať audítorské a vyšetrovacie orgány Únie a členských štátov.</w:t>
      </w:r>
    </w:p>
  </w:footnote>
  <w:footnote w:id="5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6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7">
    <w:p w:rsidR="00C30137" w:rsidRPr="0075255E" w:rsidRDefault="00C30137" w:rsidP="0075255E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8">
    <w:p w:rsidR="00C30137" w:rsidRPr="0075255E" w:rsidRDefault="00C30137" w:rsidP="00E07A3C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9">
    <w:p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75255E" w:rsidRPr="0075255E">
      <w:rPr>
        <w:sz w:val="15"/>
        <w:szCs w:val="15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E3622"/>
    <w:multiLevelType w:val="hybridMultilevel"/>
    <w:tmpl w:val="BCD49A74"/>
    <w:lvl w:ilvl="0" w:tplc="4DBA5F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1"/>
  </w:num>
  <w:num w:numId="12">
    <w:abstractNumId w:val="30"/>
  </w:num>
  <w:num w:numId="13">
    <w:abstractNumId w:val="33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9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2"/>
  </w:num>
  <w:num w:numId="33">
    <w:abstractNumId w:val="12"/>
  </w:num>
  <w:num w:numId="34">
    <w:abstractNumId w:val="18"/>
  </w:num>
  <w:num w:numId="35">
    <w:abstractNumId w:val="2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69B7"/>
    <w:rsid w:val="001D70F5"/>
    <w:rsid w:val="001E72A8"/>
    <w:rsid w:val="002032A0"/>
    <w:rsid w:val="00207EA4"/>
    <w:rsid w:val="00215AAA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C211C"/>
    <w:rsid w:val="003D06D3"/>
    <w:rsid w:val="003D0DC8"/>
    <w:rsid w:val="003E4F1E"/>
    <w:rsid w:val="003F155A"/>
    <w:rsid w:val="004237B2"/>
    <w:rsid w:val="00426BED"/>
    <w:rsid w:val="00434522"/>
    <w:rsid w:val="004347C6"/>
    <w:rsid w:val="004612D2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24A39"/>
    <w:rsid w:val="00540EFF"/>
    <w:rsid w:val="005558EB"/>
    <w:rsid w:val="00571FD5"/>
    <w:rsid w:val="005741AA"/>
    <w:rsid w:val="00583F0B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73140"/>
    <w:rsid w:val="00686A30"/>
    <w:rsid w:val="006918F8"/>
    <w:rsid w:val="006968EB"/>
    <w:rsid w:val="006A0557"/>
    <w:rsid w:val="006A6D9B"/>
    <w:rsid w:val="006B6718"/>
    <w:rsid w:val="006C5EB9"/>
    <w:rsid w:val="006E754F"/>
    <w:rsid w:val="006F4E31"/>
    <w:rsid w:val="00734C73"/>
    <w:rsid w:val="007455D4"/>
    <w:rsid w:val="0075255E"/>
    <w:rsid w:val="00773E35"/>
    <w:rsid w:val="0078564F"/>
    <w:rsid w:val="00786BBB"/>
    <w:rsid w:val="00793190"/>
    <w:rsid w:val="007C0DE9"/>
    <w:rsid w:val="007E5086"/>
    <w:rsid w:val="00805173"/>
    <w:rsid w:val="00841D2C"/>
    <w:rsid w:val="00867ACD"/>
    <w:rsid w:val="00875AAE"/>
    <w:rsid w:val="00891E03"/>
    <w:rsid w:val="00896E1D"/>
    <w:rsid w:val="008A7578"/>
    <w:rsid w:val="008A7EEA"/>
    <w:rsid w:val="008C2C6C"/>
    <w:rsid w:val="008F1413"/>
    <w:rsid w:val="008F4FA2"/>
    <w:rsid w:val="008F65E6"/>
    <w:rsid w:val="008F7C3C"/>
    <w:rsid w:val="00904E76"/>
    <w:rsid w:val="00915163"/>
    <w:rsid w:val="009274ED"/>
    <w:rsid w:val="00932235"/>
    <w:rsid w:val="00941319"/>
    <w:rsid w:val="009434A2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73DF"/>
    <w:rsid w:val="00A505EE"/>
    <w:rsid w:val="00A5073E"/>
    <w:rsid w:val="00A720CD"/>
    <w:rsid w:val="00AA3379"/>
    <w:rsid w:val="00AF0D71"/>
    <w:rsid w:val="00AF3326"/>
    <w:rsid w:val="00B0381D"/>
    <w:rsid w:val="00B2061F"/>
    <w:rsid w:val="00B4324F"/>
    <w:rsid w:val="00B47994"/>
    <w:rsid w:val="00B52B11"/>
    <w:rsid w:val="00B726F4"/>
    <w:rsid w:val="00B77A36"/>
    <w:rsid w:val="00B967BC"/>
    <w:rsid w:val="00BA1A52"/>
    <w:rsid w:val="00BB74D0"/>
    <w:rsid w:val="00BD0F7B"/>
    <w:rsid w:val="00BD4A79"/>
    <w:rsid w:val="00BD61C6"/>
    <w:rsid w:val="00BF6833"/>
    <w:rsid w:val="00C12F9C"/>
    <w:rsid w:val="00C2517A"/>
    <w:rsid w:val="00C27F72"/>
    <w:rsid w:val="00C30137"/>
    <w:rsid w:val="00C34BD5"/>
    <w:rsid w:val="00C44404"/>
    <w:rsid w:val="00C525A5"/>
    <w:rsid w:val="00C917C2"/>
    <w:rsid w:val="00C94BBC"/>
    <w:rsid w:val="00CA14F9"/>
    <w:rsid w:val="00CA6D58"/>
    <w:rsid w:val="00CA7169"/>
    <w:rsid w:val="00CB430C"/>
    <w:rsid w:val="00CC3B1D"/>
    <w:rsid w:val="00CC4017"/>
    <w:rsid w:val="00CC4492"/>
    <w:rsid w:val="00CD35F9"/>
    <w:rsid w:val="00CD37A2"/>
    <w:rsid w:val="00CF3C52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696C"/>
    <w:rsid w:val="00E52150"/>
    <w:rsid w:val="00E60563"/>
    <w:rsid w:val="00E860D5"/>
    <w:rsid w:val="00E94271"/>
    <w:rsid w:val="00EA17E0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87395"/>
    <w:rsid w:val="00FA51D3"/>
    <w:rsid w:val="00FA5728"/>
    <w:rsid w:val="00FA6D1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C92D-3B65-4E51-823D-08DD7CF3F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30</cp:revision>
  <cp:lastPrinted>2017-12-12T13:36:00Z</cp:lastPrinted>
  <dcterms:created xsi:type="dcterms:W3CDTF">2019-05-24T08:02:00Z</dcterms:created>
  <dcterms:modified xsi:type="dcterms:W3CDTF">2024-03-08T08:41:00Z</dcterms:modified>
</cp:coreProperties>
</file>