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21D54AC" w:rsidR="00A97A10" w:rsidRPr="00385B43" w:rsidRDefault="00A97A10" w:rsidP="00C9401E">
            <w:pPr>
              <w:rPr>
                <w:rFonts w:ascii="Arial Narrow" w:hAnsi="Arial Narrow"/>
                <w:bCs/>
                <w:sz w:val="18"/>
                <w:szCs w:val="18"/>
                <w:highlight w:val="yellow"/>
              </w:rPr>
            </w:pPr>
            <w:r w:rsidRPr="00381F4F">
              <w:rPr>
                <w:rFonts w:ascii="Arial Narrow" w:hAnsi="Arial Narrow"/>
                <w:bCs/>
                <w:sz w:val="18"/>
                <w:szCs w:val="18"/>
              </w:rPr>
              <w:t>M</w:t>
            </w:r>
            <w:r w:rsidR="00C9401E" w:rsidRPr="00381F4F">
              <w:rPr>
                <w:rFonts w:ascii="Arial Narrow" w:hAnsi="Arial Narrow"/>
                <w:bCs/>
                <w:sz w:val="18"/>
                <w:szCs w:val="18"/>
              </w:rPr>
              <w:t>iestna akčná skupina Bodva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DD1D28" w:rsidRDefault="00A97A10" w:rsidP="00B4260D">
            <w:pPr>
              <w:rPr>
                <w:rFonts w:ascii="Arial Narrow" w:hAnsi="Arial Narrow"/>
                <w:i/>
              </w:rPr>
            </w:pPr>
            <w:r w:rsidRPr="00DD1D28">
              <w:rPr>
                <w:rFonts w:ascii="Arial Narrow" w:hAnsi="Arial Narrow"/>
                <w:i/>
                <w:sz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DD1D28" w:rsidRDefault="000F3A18" w:rsidP="00A97A10">
            <w:pPr>
              <w:rPr>
                <w:rFonts w:ascii="Arial Narrow" w:hAnsi="Arial Narrow"/>
                <w:i/>
                <w:sz w:val="18"/>
              </w:rPr>
            </w:pPr>
            <w:r w:rsidRPr="00DD1D28">
              <w:rPr>
                <w:rFonts w:ascii="Arial Narrow" w:hAnsi="Arial Narrow"/>
                <w:i/>
                <w:sz w:val="18"/>
              </w:rPr>
              <w:t>Uveďte presný názov projektu. V prípade, že sa názov projektu v ŽoP</w:t>
            </w:r>
            <w:r w:rsidR="00A97A10" w:rsidRPr="00DD1D28">
              <w:rPr>
                <w:rFonts w:ascii="Arial Narrow" w:hAnsi="Arial Narrow"/>
                <w:i/>
                <w:sz w:val="18"/>
              </w:rPr>
              <w:t>r</w:t>
            </w:r>
            <w:r w:rsidRPr="00DD1D28">
              <w:rPr>
                <w:rFonts w:ascii="Arial Narrow" w:hAnsi="Arial Narrow"/>
                <w:i/>
                <w:sz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4812110" w:rsidR="00A97A10" w:rsidRPr="00385B43" w:rsidRDefault="00C9401E" w:rsidP="00A97A10">
            <w:pPr>
              <w:rPr>
                <w:rFonts w:ascii="Arial Narrow" w:hAnsi="Arial Narrow"/>
                <w:bCs/>
                <w:sz w:val="18"/>
                <w:szCs w:val="18"/>
                <w:highlight w:val="yellow"/>
              </w:rPr>
            </w:pPr>
            <w:r>
              <w:rPr>
                <w:rFonts w:ascii="Arial Narrow" w:hAnsi="Arial Narrow"/>
                <w:bCs/>
                <w:sz w:val="18"/>
                <w:szCs w:val="18"/>
              </w:rPr>
              <w:t>IROP-CLLD-Q072</w:t>
            </w:r>
            <w:r w:rsidRPr="00874389">
              <w:rPr>
                <w:rFonts w:ascii="Arial Narrow" w:hAnsi="Arial Narrow"/>
                <w:bCs/>
                <w:sz w:val="18"/>
                <w:szCs w:val="18"/>
              </w:rPr>
              <w:t>-511-0</w:t>
            </w:r>
            <w:r>
              <w:rPr>
                <w:rFonts w:ascii="Arial Narrow" w:hAnsi="Arial Narrow"/>
                <w:bCs/>
                <w:sz w:val="18"/>
                <w:szCs w:val="18"/>
              </w:rPr>
              <w:t>0</w:t>
            </w:r>
            <w:r w:rsidRPr="00874389">
              <w:rPr>
                <w:rFonts w:ascii="Arial Narrow" w:hAnsi="Arial Narrow"/>
                <w:bCs/>
                <w:sz w:val="18"/>
                <w:szCs w:val="18"/>
              </w:rPr>
              <w:t>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8DE1C6F"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5D2947A" w14:textId="595D2BAC" w:rsidR="000C6F71" w:rsidRPr="006C3E35" w:rsidRDefault="000C6F71" w:rsidP="00231C62">
      <w:pPr>
        <w:rPr>
          <w:rFonts w:ascii="Arial Narrow" w:hAnsi="Arial Narrow"/>
          <w:bCs/>
          <w:sz w:val="18"/>
          <w:szCs w:val="18"/>
          <w:highlight w:val="yell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532E0F"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093FD2F4" w:rsidR="00681A6E" w:rsidRPr="00385B43" w:rsidDel="0008449E" w:rsidRDefault="00EB2269">
            <w:pPr>
              <w:rPr>
                <w:del w:id="0" w:author="Auto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1" w:author="Autor">
              <w:r w:rsidR="00681A6E" w:rsidRPr="00385B43" w:rsidDel="0008449E">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B078EBD" w:rsidR="00176889" w:rsidRPr="00385B43" w:rsidRDefault="00176889" w:rsidP="0008449E">
            <w:pPr>
              <w:rPr>
                <w:rFonts w:ascii="Arial Narrow" w:hAnsi="Arial Narrow"/>
                <w:b/>
                <w:bCs/>
                <w:sz w:val="18"/>
                <w:szCs w:val="18"/>
              </w:rPr>
            </w:pPr>
            <w:del w:id="2" w:author="Autor">
              <w:r w:rsidRPr="00385B43" w:rsidDel="0008449E">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ins w:id="3" w:author="Autor">
              <w:r w:rsidR="0008449E" w:rsidRPr="00385B43">
                <w:rPr>
                  <w:rFonts w:ascii="Arial Narrow" w:hAnsi="Arial Narrow"/>
                  <w:sz w:val="18"/>
                  <w:szCs w:val="18"/>
                </w:rPr>
                <w:t xml:space="preserve"> V prípade mobilných zariadení</w:t>
              </w:r>
              <w:r w:rsidR="0008449E">
                <w:rPr>
                  <w:rFonts w:ascii="Arial Narrow" w:hAnsi="Arial Narrow"/>
                  <w:sz w:val="18"/>
                  <w:szCs w:val="18"/>
                </w:rPr>
                <w:t>, ktoré nemajú stále miesto ich využitia,</w:t>
              </w:r>
              <w:r w:rsidR="0008449E" w:rsidRPr="00385B43">
                <w:rPr>
                  <w:rFonts w:ascii="Arial Narrow" w:hAnsi="Arial Narrow"/>
                  <w:sz w:val="18"/>
                  <w:szCs w:val="18"/>
                </w:rPr>
                <w:t xml:space="preserve"> sa uvádza </w:t>
              </w:r>
              <w:r w:rsidR="0008449E">
                <w:rPr>
                  <w:rFonts w:ascii="Arial Narrow" w:hAnsi="Arial Narrow"/>
                  <w:sz w:val="18"/>
                  <w:szCs w:val="18"/>
                </w:rPr>
                <w:t>sídlo žiadateľa, resp. adresa prevádzkarne, v rámci ktorej sa mobilné zariadenia využívajú.</w:t>
              </w:r>
            </w:ins>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005F5" w:rsidRPr="00385B43" w14:paraId="1AA2AFFF" w14:textId="77777777" w:rsidTr="00FB013C">
        <w:trPr>
          <w:trHeight w:val="307"/>
          <w:ins w:id="4" w:author="Autor"/>
        </w:trPr>
        <w:tc>
          <w:tcPr>
            <w:tcW w:w="9782" w:type="dxa"/>
            <w:gridSpan w:val="10"/>
            <w:vAlign w:val="center"/>
          </w:tcPr>
          <w:p w14:paraId="43727FEE" w14:textId="77777777" w:rsidR="001005F5" w:rsidRPr="00BF0F4C" w:rsidRDefault="001005F5" w:rsidP="00FB013C">
            <w:pPr>
              <w:widowControl w:val="0"/>
              <w:rPr>
                <w:ins w:id="5" w:author="Autor"/>
                <w:rFonts w:ascii="Arial Narrow" w:hAnsi="Arial Narrow"/>
                <w:b/>
                <w:bCs/>
                <w:sz w:val="18"/>
              </w:rPr>
            </w:pPr>
            <w:ins w:id="6"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1005F5" w:rsidRPr="00385B43" w14:paraId="7D5850E2" w14:textId="77777777" w:rsidTr="00FB013C">
        <w:trPr>
          <w:trHeight w:val="307"/>
          <w:ins w:id="7" w:author="Autor"/>
        </w:trPr>
        <w:tc>
          <w:tcPr>
            <w:tcW w:w="1956" w:type="dxa"/>
            <w:gridSpan w:val="2"/>
            <w:vAlign w:val="center"/>
          </w:tcPr>
          <w:p w14:paraId="6E4677A4" w14:textId="77777777" w:rsidR="001005F5" w:rsidRPr="00BF0F4C" w:rsidRDefault="001005F5" w:rsidP="00FB013C">
            <w:pPr>
              <w:jc w:val="center"/>
              <w:rPr>
                <w:ins w:id="8" w:author="Autor"/>
                <w:rFonts w:ascii="Arial Narrow" w:hAnsi="Arial Narrow"/>
                <w:b/>
                <w:bCs/>
                <w:sz w:val="18"/>
              </w:rPr>
            </w:pPr>
            <w:ins w:id="9" w:author="Autor">
              <w:r>
                <w:rPr>
                  <w:rFonts w:ascii="Arial Narrow" w:hAnsi="Arial Narrow"/>
                  <w:b/>
                  <w:bCs/>
                  <w:sz w:val="18"/>
                </w:rPr>
                <w:lastRenderedPageBreak/>
                <w:t>Typ</w:t>
              </w:r>
            </w:ins>
          </w:p>
        </w:tc>
        <w:tc>
          <w:tcPr>
            <w:tcW w:w="1956" w:type="dxa"/>
            <w:gridSpan w:val="3"/>
            <w:vAlign w:val="center"/>
          </w:tcPr>
          <w:p w14:paraId="2068BCA6" w14:textId="77777777" w:rsidR="001005F5" w:rsidRPr="00BF0F4C" w:rsidRDefault="001005F5" w:rsidP="00FB013C">
            <w:pPr>
              <w:jc w:val="center"/>
              <w:rPr>
                <w:ins w:id="10" w:author="Autor"/>
                <w:rFonts w:ascii="Arial Narrow" w:hAnsi="Arial Narrow"/>
                <w:b/>
                <w:bCs/>
                <w:sz w:val="18"/>
              </w:rPr>
            </w:pPr>
            <w:ins w:id="11" w:author="Autor">
              <w:r>
                <w:rPr>
                  <w:rFonts w:ascii="Arial Narrow" w:hAnsi="Arial Narrow"/>
                  <w:b/>
                  <w:bCs/>
                  <w:sz w:val="18"/>
                </w:rPr>
                <w:t>Katastrálne územie</w:t>
              </w:r>
            </w:ins>
          </w:p>
        </w:tc>
        <w:tc>
          <w:tcPr>
            <w:tcW w:w="1957" w:type="dxa"/>
            <w:gridSpan w:val="2"/>
            <w:vAlign w:val="center"/>
          </w:tcPr>
          <w:p w14:paraId="6D19FFB3" w14:textId="77777777" w:rsidR="001005F5" w:rsidRPr="00BF0F4C" w:rsidRDefault="001005F5" w:rsidP="00FB013C">
            <w:pPr>
              <w:jc w:val="center"/>
              <w:rPr>
                <w:ins w:id="12" w:author="Autor"/>
                <w:rFonts w:ascii="Arial Narrow" w:hAnsi="Arial Narrow"/>
                <w:b/>
                <w:bCs/>
                <w:sz w:val="18"/>
              </w:rPr>
            </w:pPr>
            <w:ins w:id="13" w:author="Autor">
              <w:r>
                <w:rPr>
                  <w:rFonts w:ascii="Arial Narrow" w:hAnsi="Arial Narrow"/>
                  <w:b/>
                  <w:bCs/>
                  <w:sz w:val="18"/>
                </w:rPr>
                <w:t>Č. parcely</w:t>
              </w:r>
            </w:ins>
          </w:p>
        </w:tc>
        <w:tc>
          <w:tcPr>
            <w:tcW w:w="1956" w:type="dxa"/>
            <w:gridSpan w:val="2"/>
            <w:vAlign w:val="center"/>
          </w:tcPr>
          <w:p w14:paraId="1973563D" w14:textId="77777777" w:rsidR="001005F5" w:rsidRPr="00BF0F4C" w:rsidRDefault="001005F5" w:rsidP="00FB013C">
            <w:pPr>
              <w:jc w:val="center"/>
              <w:rPr>
                <w:ins w:id="14" w:author="Autor"/>
                <w:rFonts w:ascii="Arial Narrow" w:hAnsi="Arial Narrow"/>
                <w:b/>
                <w:bCs/>
                <w:sz w:val="18"/>
              </w:rPr>
            </w:pPr>
            <w:ins w:id="15" w:author="Autor">
              <w:r>
                <w:rPr>
                  <w:rFonts w:ascii="Arial Narrow" w:hAnsi="Arial Narrow"/>
                  <w:b/>
                  <w:bCs/>
                  <w:sz w:val="18"/>
                </w:rPr>
                <w:t>Č. LV</w:t>
              </w:r>
            </w:ins>
          </w:p>
        </w:tc>
        <w:tc>
          <w:tcPr>
            <w:tcW w:w="1957" w:type="dxa"/>
            <w:vAlign w:val="center"/>
          </w:tcPr>
          <w:p w14:paraId="78C01E53" w14:textId="77777777" w:rsidR="001005F5" w:rsidRPr="00BF0F4C" w:rsidRDefault="001005F5" w:rsidP="00FB013C">
            <w:pPr>
              <w:jc w:val="center"/>
              <w:rPr>
                <w:ins w:id="16" w:author="Autor"/>
                <w:rFonts w:ascii="Arial Narrow" w:hAnsi="Arial Narrow"/>
                <w:b/>
                <w:bCs/>
                <w:sz w:val="18"/>
              </w:rPr>
            </w:pPr>
            <w:ins w:id="17" w:author="Autor">
              <w:r>
                <w:rPr>
                  <w:rFonts w:ascii="Arial Narrow" w:hAnsi="Arial Narrow"/>
                  <w:b/>
                  <w:bCs/>
                  <w:sz w:val="18"/>
                </w:rPr>
                <w:t>Vzťah žiadateľa k nehnuteľnosti</w:t>
              </w:r>
            </w:ins>
          </w:p>
        </w:tc>
      </w:tr>
      <w:tr w:rsidR="001005F5" w:rsidRPr="00385B43" w14:paraId="0F66F90B" w14:textId="77777777" w:rsidTr="00FB013C">
        <w:trPr>
          <w:trHeight w:val="307"/>
          <w:ins w:id="18" w:author="Autor"/>
        </w:trPr>
        <w:tc>
          <w:tcPr>
            <w:tcW w:w="1956" w:type="dxa"/>
            <w:gridSpan w:val="2"/>
            <w:vAlign w:val="center"/>
          </w:tcPr>
          <w:p w14:paraId="4023DC52" w14:textId="77777777" w:rsidR="001005F5" w:rsidRPr="00BE0D08" w:rsidRDefault="001005F5" w:rsidP="00FB013C">
            <w:pPr>
              <w:jc w:val="center"/>
              <w:rPr>
                <w:ins w:id="19" w:author="Autor"/>
                <w:rFonts w:ascii="Arial Narrow" w:hAnsi="Arial Narrow"/>
                <w:b/>
                <w:bCs/>
                <w:i/>
                <w:sz w:val="18"/>
              </w:rPr>
            </w:pPr>
            <w:ins w:id="20" w:author="Autor">
              <w:r w:rsidRPr="00BE0D08">
                <w:rPr>
                  <w:rFonts w:ascii="Arial Narrow" w:hAnsi="Arial Narrow"/>
                  <w:bCs/>
                  <w:i/>
                  <w:sz w:val="18"/>
                </w:rPr>
                <w:t>stavba, pozemok</w:t>
              </w:r>
            </w:ins>
          </w:p>
        </w:tc>
        <w:tc>
          <w:tcPr>
            <w:tcW w:w="1956" w:type="dxa"/>
            <w:gridSpan w:val="3"/>
            <w:vAlign w:val="center"/>
          </w:tcPr>
          <w:p w14:paraId="3AC8171F" w14:textId="77777777" w:rsidR="001005F5" w:rsidRDefault="001005F5" w:rsidP="00FB013C">
            <w:pPr>
              <w:jc w:val="center"/>
              <w:rPr>
                <w:ins w:id="21" w:author="Autor"/>
                <w:rFonts w:ascii="Arial Narrow" w:hAnsi="Arial Narrow"/>
                <w:b/>
                <w:bCs/>
                <w:sz w:val="18"/>
              </w:rPr>
            </w:pPr>
          </w:p>
        </w:tc>
        <w:tc>
          <w:tcPr>
            <w:tcW w:w="1957" w:type="dxa"/>
            <w:gridSpan w:val="2"/>
            <w:vAlign w:val="center"/>
          </w:tcPr>
          <w:p w14:paraId="292BD83B" w14:textId="77777777" w:rsidR="001005F5" w:rsidRDefault="001005F5" w:rsidP="00FB013C">
            <w:pPr>
              <w:jc w:val="center"/>
              <w:rPr>
                <w:ins w:id="22" w:author="Autor"/>
                <w:rFonts w:ascii="Arial Narrow" w:hAnsi="Arial Narrow"/>
                <w:b/>
                <w:bCs/>
                <w:sz w:val="18"/>
              </w:rPr>
            </w:pPr>
          </w:p>
        </w:tc>
        <w:tc>
          <w:tcPr>
            <w:tcW w:w="1956" w:type="dxa"/>
            <w:gridSpan w:val="2"/>
            <w:vAlign w:val="center"/>
          </w:tcPr>
          <w:p w14:paraId="12130C5A" w14:textId="77777777" w:rsidR="001005F5" w:rsidRDefault="001005F5" w:rsidP="00FB013C">
            <w:pPr>
              <w:jc w:val="center"/>
              <w:rPr>
                <w:ins w:id="23" w:author="Autor"/>
                <w:rFonts w:ascii="Arial Narrow" w:hAnsi="Arial Narrow"/>
                <w:b/>
                <w:bCs/>
                <w:sz w:val="18"/>
              </w:rPr>
            </w:pPr>
          </w:p>
        </w:tc>
        <w:tc>
          <w:tcPr>
            <w:tcW w:w="1957" w:type="dxa"/>
            <w:vAlign w:val="center"/>
          </w:tcPr>
          <w:p w14:paraId="7FCDA605" w14:textId="77777777" w:rsidR="001005F5" w:rsidRPr="00BE0D08" w:rsidRDefault="001005F5" w:rsidP="00FB013C">
            <w:pPr>
              <w:jc w:val="center"/>
              <w:rPr>
                <w:ins w:id="24" w:author="Autor"/>
                <w:rFonts w:ascii="Arial Narrow" w:hAnsi="Arial Narrow"/>
                <w:b/>
                <w:bCs/>
                <w:i/>
                <w:sz w:val="18"/>
              </w:rPr>
            </w:pPr>
            <w:ins w:id="25" w:author="Autor">
              <w:r w:rsidRPr="00BE0D08">
                <w:rPr>
                  <w:rFonts w:ascii="Arial Narrow" w:hAnsi="Arial Narrow"/>
                  <w:bCs/>
                  <w:i/>
                  <w:sz w:val="18"/>
                </w:rPr>
                <w:t>výlučný vlastník, podielový spoluvlastník, nájomca a pod</w:t>
              </w:r>
            </w:ins>
          </w:p>
        </w:tc>
      </w:tr>
      <w:tr w:rsidR="001005F5" w:rsidRPr="00385B43" w14:paraId="5889859A" w14:textId="77777777" w:rsidTr="00FB013C">
        <w:trPr>
          <w:trHeight w:val="307"/>
          <w:ins w:id="26" w:author="Autor"/>
        </w:trPr>
        <w:tc>
          <w:tcPr>
            <w:tcW w:w="9782" w:type="dxa"/>
            <w:gridSpan w:val="10"/>
            <w:vAlign w:val="center"/>
          </w:tcPr>
          <w:p w14:paraId="65CF30A1" w14:textId="77777777" w:rsidR="001005F5" w:rsidRPr="00385B43" w:rsidRDefault="001005F5" w:rsidP="008A2FD8">
            <w:pPr>
              <w:jc w:val="center"/>
              <w:rPr>
                <w:ins w:id="27" w:author="Autor"/>
                <w:rFonts w:ascii="Arial Narrow" w:hAnsi="Arial Narrow"/>
                <w:bCs/>
                <w:sz w:val="18"/>
              </w:rPr>
            </w:pP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2E6DDE26"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679E5965" w14:textId="170E3B2C" w:rsidR="00CD0FA6" w:rsidRPr="00DD1D28" w:rsidRDefault="00D92637" w:rsidP="000527BA">
            <w:pPr>
              <w:spacing w:before="120"/>
              <w:rPr>
                <w:rFonts w:ascii="Arial Narrow" w:hAnsi="Arial Narrow"/>
                <w:sz w:val="18"/>
                <w:highlight w:val="yellow"/>
              </w:rPr>
            </w:pPr>
            <w:r w:rsidRPr="00762969">
              <w:rPr>
                <w:rFonts w:ascii="Arial Narrow" w:hAnsi="Arial Narrow"/>
                <w:sz w:val="18"/>
                <w:szCs w:val="18"/>
              </w:rPr>
              <w:t>A1 Podpora podnikania a</w:t>
            </w:r>
            <w:r w:rsidR="00E4191E" w:rsidRPr="00762969">
              <w:rPr>
                <w:rFonts w:ascii="Arial Narrow" w:hAnsi="Arial Narrow"/>
                <w:sz w:val="18"/>
                <w:szCs w:val="18"/>
              </w:rPr>
              <w:t> </w:t>
            </w:r>
            <w:r w:rsidRPr="00762969">
              <w:rPr>
                <w:rFonts w:ascii="Arial Narrow" w:hAnsi="Arial Narrow"/>
                <w:sz w:val="18"/>
                <w:szCs w:val="18"/>
              </w:rPr>
              <w:t>inovácií</w:t>
            </w:r>
          </w:p>
        </w:tc>
        <w:tc>
          <w:tcPr>
            <w:tcW w:w="2410" w:type="dxa"/>
            <w:gridSpan w:val="2"/>
            <w:hideMark/>
          </w:tcPr>
          <w:p w14:paraId="505454FD" w14:textId="21BEA383"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4C6E76F"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692A08">
              <w:rPr>
                <w:rFonts w:ascii="Arial Narrow" w:hAnsi="Arial Narrow"/>
                <w:sz w:val="18"/>
                <w:szCs w:val="18"/>
              </w:rPr>
              <w:t>predložení 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2D0DDAFA"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28" w:author="Autor">
              <w:r w:rsidR="00FB013C">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40BE2C8C" w:rsidR="0009206F" w:rsidRPr="007C5482" w:rsidRDefault="00FB013C" w:rsidP="00FB013C">
            <w:pPr>
              <w:rPr>
                <w:rFonts w:ascii="Arial Narrow" w:hAnsi="Arial Narrow"/>
                <w:bCs/>
                <w:sz w:val="18"/>
                <w:szCs w:val="18"/>
              </w:rPr>
            </w:pPr>
            <w:ins w:id="29" w:author="Auto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31.12.2023</w:t>
              </w:r>
              <w:r w:rsidRPr="00823E34">
                <w:rPr>
                  <w:rFonts w:ascii="Arial Narrow" w:hAnsi="Arial Narrow"/>
                  <w:bCs/>
                  <w:sz w:val="18"/>
                  <w:szCs w:val="18"/>
                  <w:rPrChange w:id="30" w:author="Autor">
                    <w:rPr>
                      <w:rFonts w:ascii="Arial Narrow" w:hAnsi="Arial Narrow"/>
                      <w:bCs/>
                      <w:sz w:val="18"/>
                      <w:szCs w:val="18"/>
                      <w:highlight w:val="yellow"/>
                    </w:rPr>
                  </w:rPrChange>
                </w:rPr>
                <w:t>.</w:t>
              </w:r>
            </w:ins>
            <w:del w:id="31" w:author="Autor">
              <w:r w:rsidR="007C5482" w:rsidRPr="00204EA5" w:rsidDel="00FB013C">
                <w:rPr>
                  <w:rFonts w:ascii="Arial Narrow" w:hAnsi="Arial Narrow"/>
                  <w:bCs/>
                  <w:sz w:val="18"/>
                  <w:szCs w:val="18"/>
                </w:rPr>
                <w:delText>Žiadateľ je povinný ukončiť práce na projekte do</w:delText>
              </w:r>
              <w:r w:rsidR="007C5482" w:rsidRPr="00762969" w:rsidDel="00FB013C">
                <w:rPr>
                  <w:rFonts w:ascii="Arial Narrow" w:hAnsi="Arial Narrow"/>
                  <w:sz w:val="18"/>
                  <w:szCs w:val="18"/>
                </w:rPr>
                <w:delText xml:space="preserve"> 9 mesiacov od nadobudnutia účinnosti zmluvy o</w:delText>
              </w:r>
              <w:r w:rsidR="007C5482" w:rsidRPr="00204EA5" w:rsidDel="00FB013C">
                <w:rPr>
                  <w:rFonts w:ascii="Arial Narrow" w:hAnsi="Arial Narrow"/>
                  <w:bCs/>
                  <w:sz w:val="18"/>
                  <w:szCs w:val="18"/>
                </w:rPr>
                <w:delText> poskytnutí</w:delText>
              </w:r>
              <w:r w:rsidR="007C5482" w:rsidRPr="00762969" w:rsidDel="00FB013C">
                <w:rPr>
                  <w:rFonts w:ascii="Arial Narrow" w:hAnsi="Arial Narrow"/>
                  <w:sz w:val="18"/>
                  <w:szCs w:val="18"/>
                </w:rPr>
                <w:delText xml:space="preserve"> príspevku.</w:delText>
              </w:r>
              <w:r w:rsidR="007C5482" w:rsidRPr="00204EA5" w:rsidDel="00FB013C">
                <w:rPr>
                  <w:rFonts w:ascii="Arial Narrow" w:hAnsi="Arial Narrow"/>
                  <w:bCs/>
                  <w:sz w:val="18"/>
                  <w:szCs w:val="18"/>
                </w:rPr>
                <w:delText xml:space="preserve"> Zároveň je žiadateľ povinný zrealizovať hlavnú aktivitu projektu najneskôr do 30.6.2023.</w:delText>
              </w:r>
            </w:del>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762969">
          <w:headerReference w:type="default" r:id="rId10"/>
          <w:footerReference w:type="default" r:id="rId11"/>
          <w:headerReference w:type="first" r:id="rId12"/>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74BC9D7" w:rsidR="00993330" w:rsidRPr="00385B43" w:rsidRDefault="00993330" w:rsidP="0061589A">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3FEC23F"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ins w:id="32" w:author="Autor">
              <w:r w:rsidR="00FB013C">
                <w:rPr>
                  <w:rFonts w:ascii="Arial Narrow" w:hAnsi="Arial Narrow"/>
                  <w:sz w:val="18"/>
                  <w:szCs w:val="18"/>
                </w:rPr>
                <w:t>Žiadateľ uvedie k projektu príslušný adekvátny kód a názov z</w:t>
              </w:r>
              <w:r w:rsidR="00FB013C" w:rsidRPr="00E101A2">
                <w:rPr>
                  <w:rFonts w:ascii="Arial Narrow" w:hAnsi="Arial Narrow"/>
                  <w:sz w:val="18"/>
                  <w:szCs w:val="18"/>
                </w:rPr>
                <w:t xml:space="preserve"> číselníka SK NACE (štatistická klasifikácia ekonomických činností SK NACE Rev. 2 podľa</w:t>
              </w:r>
              <w:r w:rsidR="00FB013C">
                <w:rPr>
                  <w:rFonts w:ascii="Arial Narrow" w:hAnsi="Arial Narrow"/>
                  <w:sz w:val="18"/>
                  <w:szCs w:val="18"/>
                </w:rPr>
                <w:t xml:space="preserve"> </w:t>
              </w:r>
              <w:r w:rsidR="00FB013C" w:rsidRPr="00E101A2">
                <w:rPr>
                  <w:rFonts w:ascii="Arial Narrow" w:hAnsi="Arial Narrow"/>
                  <w:sz w:val="18"/>
                  <w:szCs w:val="18"/>
                </w:rPr>
                <w:t>Vyhlášky Štatistického úradu SR č. 306/2007 Z. z. z 18.6.2007)</w:t>
              </w:r>
              <w:r w:rsidR="00FB013C">
                <w:rPr>
                  <w:rFonts w:ascii="Arial Narrow" w:hAnsi="Arial Narrow"/>
                  <w:sz w:val="18"/>
                  <w:szCs w:val="18"/>
                </w:rPr>
                <w:t xml:space="preserve">, </w:t>
              </w:r>
              <w:r w:rsidR="00FB013C" w:rsidRPr="00C5708E">
                <w:rPr>
                  <w:rFonts w:ascii="Arial Narrow" w:hAnsi="Arial Narrow"/>
                  <w:b/>
                  <w:sz w:val="18"/>
                  <w:szCs w:val="18"/>
                </w:rPr>
                <w:t>zodpovedajúci činnosti, na ktorú je zameraný projektu.</w:t>
              </w:r>
              <w:r w:rsidR="00FB013C">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FB013C" w:rsidRPr="00E101A2">
                <w:rPr>
                  <w:rFonts w:ascii="Arial Narrow" w:hAnsi="Arial Narrow"/>
                  <w:sz w:val="18"/>
                  <w:szCs w:val="18"/>
                </w:rPr>
                <w:t xml:space="preserve"> </w:t>
              </w:r>
            </w:ins>
            <w:del w:id="33" w:author="Autor">
              <w:r w:rsidDel="00FB013C">
                <w:rPr>
                  <w:rFonts w:ascii="Arial Narrow" w:hAnsi="Arial Narrow"/>
                  <w:sz w:val="18"/>
                  <w:szCs w:val="18"/>
                </w:rPr>
                <w:delText>Žiadateľ uvedie príslušný kód z</w:delText>
              </w:r>
              <w:r w:rsidRPr="00E101A2" w:rsidDel="00FB013C">
                <w:rPr>
                  <w:rFonts w:ascii="Arial Narrow" w:hAnsi="Arial Narrow"/>
                  <w:sz w:val="18"/>
                  <w:szCs w:val="18"/>
                </w:rPr>
                <w:delText xml:space="preserve"> číselníka SK NACE (štatistická klasifikácia ekonomických činností SK NACE Rev. 2 podľa</w:delText>
              </w:r>
              <w:r w:rsidDel="00FB013C">
                <w:rPr>
                  <w:rFonts w:ascii="Arial Narrow" w:hAnsi="Arial Narrow"/>
                  <w:sz w:val="18"/>
                  <w:szCs w:val="18"/>
                </w:rPr>
                <w:delText xml:space="preserve"> </w:delText>
              </w:r>
              <w:r w:rsidRPr="00E101A2" w:rsidDel="00FB013C">
                <w:rPr>
                  <w:rFonts w:ascii="Arial Narrow" w:hAnsi="Arial Narrow"/>
                  <w:sz w:val="18"/>
                  <w:szCs w:val="18"/>
                </w:rPr>
                <w:delText>Vyhlášky Štatistického úradu SR č. 306/2007 Z. z. z 18.6.2007)</w:delText>
              </w:r>
              <w:r w:rsidDel="00FB013C">
                <w:rPr>
                  <w:rFonts w:ascii="Arial Narrow" w:hAnsi="Arial Narrow"/>
                  <w:sz w:val="18"/>
                  <w:szCs w:val="18"/>
                </w:rPr>
                <w:delText>, zodpovedajúci činnosti, na ktorú je zameraný projektu.</w:delText>
              </w:r>
              <w:r w:rsidR="00525E76" w:rsidDel="00FB013C">
                <w:rPr>
                  <w:rFonts w:ascii="Arial Narrow" w:hAnsi="Arial Narrow"/>
                  <w:sz w:val="18"/>
                  <w:szCs w:val="18"/>
                </w:rPr>
                <w:delText xml:space="preserve"> SK NACE projektu uvádza žiadateľ na najnižšej možnej úrovni.</w:delText>
              </w:r>
              <w:r w:rsidDel="00FB013C">
                <w:rPr>
                  <w:rFonts w:ascii="Arial Narrow" w:hAnsi="Arial Narrow"/>
                  <w:sz w:val="18"/>
                  <w:szCs w:val="18"/>
                </w:rPr>
                <w:delText xml:space="preserve"> NACE kód projektu môže byť odlišný od kódu zodpovedajúcemu prevládajúcej činnosti žiadateľa</w:delText>
              </w:r>
              <w:r w:rsidRPr="00E101A2" w:rsidDel="00FB013C">
                <w:rPr>
                  <w:rFonts w:ascii="Arial Narrow" w:hAnsi="Arial Narrow"/>
                  <w:sz w:val="18"/>
                  <w:szCs w:val="18"/>
                </w:rPr>
                <w:delText xml:space="preserve">. </w:delText>
              </w:r>
            </w:del>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694AC1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D1D28">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2995FE6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34" w:author="Autor">
              <w:r w:rsidR="00FB013C" w:rsidRPr="00385B43">
                <w:rPr>
                  <w:rFonts w:ascii="Arial Narrow" w:hAnsi="Arial Narrow"/>
                  <w:sz w:val="18"/>
                  <w:szCs w:val="18"/>
                </w:rPr>
                <w:t xml:space="preserve"> .</w:t>
              </w:r>
              <w:r w:rsidR="00FB013C">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61589A">
        <w:trPr>
          <w:trHeight w:val="76"/>
        </w:trPr>
        <w:tc>
          <w:tcPr>
            <w:tcW w:w="2433" w:type="dxa"/>
            <w:gridSpan w:val="2"/>
            <w:tcBorders>
              <w:bottom w:val="single" w:sz="4" w:space="0" w:color="auto"/>
            </w:tcBorders>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Borders>
              <w:bottom w:val="single" w:sz="4" w:space="0" w:color="auto"/>
            </w:tcBorders>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Borders>
              <w:bottom w:val="single" w:sz="4" w:space="0" w:color="auto"/>
            </w:tcBorders>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Borders>
              <w:bottom w:val="single" w:sz="4" w:space="0" w:color="auto"/>
            </w:tcBorders>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Borders>
              <w:bottom w:val="single" w:sz="4" w:space="0" w:color="auto"/>
            </w:tcBorders>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Borders>
              <w:bottom w:val="single" w:sz="4" w:space="0" w:color="auto"/>
            </w:tcBorders>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61589A" w:rsidRPr="00385B43" w14:paraId="4AABCBB1" w14:textId="77777777" w:rsidTr="0061589A">
        <w:trPr>
          <w:trHeight w:val="76"/>
        </w:trPr>
        <w:tc>
          <w:tcPr>
            <w:tcW w:w="2433" w:type="dxa"/>
            <w:gridSpan w:val="2"/>
            <w:tcBorders>
              <w:bottom w:val="single" w:sz="4" w:space="0" w:color="auto"/>
            </w:tcBorders>
            <w:shd w:val="clear" w:color="auto" w:fill="auto"/>
            <w:vAlign w:val="center"/>
          </w:tcPr>
          <w:p w14:paraId="2CBAA24D" w14:textId="3ABB154E" w:rsidR="0061589A" w:rsidRPr="0061589A" w:rsidRDefault="0061589A" w:rsidP="00E47A50">
            <w:pPr>
              <w:jc w:val="center"/>
              <w:rPr>
                <w:rFonts w:ascii="Arial Narrow" w:hAnsi="Arial Narrow"/>
                <w:sz w:val="18"/>
              </w:rPr>
            </w:pPr>
            <w:r w:rsidRPr="00AC62EA">
              <w:rPr>
                <w:rFonts w:ascii="Arial Narrow" w:hAnsi="Arial Narrow"/>
                <w:sz w:val="18"/>
                <w:szCs w:val="18"/>
              </w:rPr>
              <w:t>A 101</w:t>
            </w:r>
          </w:p>
        </w:tc>
        <w:tc>
          <w:tcPr>
            <w:tcW w:w="2434" w:type="dxa"/>
            <w:tcBorders>
              <w:bottom w:val="single" w:sz="4" w:space="0" w:color="auto"/>
            </w:tcBorders>
            <w:shd w:val="clear" w:color="auto" w:fill="auto"/>
            <w:vAlign w:val="center"/>
          </w:tcPr>
          <w:p w14:paraId="0EF13CEA" w14:textId="00DF6C32" w:rsidR="0061589A" w:rsidRPr="0061589A" w:rsidRDefault="0061589A" w:rsidP="00AC62EA">
            <w:pPr>
              <w:jc w:val="center"/>
              <w:rPr>
                <w:rFonts w:ascii="Arial Narrow" w:hAnsi="Arial Narrow"/>
                <w:sz w:val="18"/>
              </w:rPr>
            </w:pPr>
            <w:r w:rsidRPr="00AC62EA">
              <w:rPr>
                <w:rFonts w:ascii="Arial Narrow" w:hAnsi="Arial Narrow"/>
                <w:sz w:val="18"/>
                <w:szCs w:val="18"/>
              </w:rPr>
              <w:t>Počet produktov, ktoré sú pre firmu nové</w:t>
            </w:r>
          </w:p>
        </w:tc>
        <w:tc>
          <w:tcPr>
            <w:tcW w:w="2433" w:type="dxa"/>
            <w:tcBorders>
              <w:bottom w:val="single" w:sz="4" w:space="0" w:color="auto"/>
            </w:tcBorders>
            <w:shd w:val="clear" w:color="auto" w:fill="auto"/>
            <w:vAlign w:val="center"/>
          </w:tcPr>
          <w:p w14:paraId="57BAA7C9" w14:textId="04706506" w:rsidR="0061589A" w:rsidRPr="0061589A" w:rsidRDefault="0061589A" w:rsidP="00AC62EA">
            <w:pPr>
              <w:jc w:val="center"/>
              <w:rPr>
                <w:rFonts w:ascii="Arial Narrow" w:hAnsi="Arial Narrow"/>
                <w:sz w:val="18"/>
              </w:rPr>
            </w:pPr>
            <w:r w:rsidRPr="00AC62EA">
              <w:rPr>
                <w:rFonts w:ascii="Arial Narrow" w:hAnsi="Arial Narrow"/>
                <w:sz w:val="18"/>
                <w:szCs w:val="18"/>
              </w:rPr>
              <w:t>Počet</w:t>
            </w:r>
          </w:p>
        </w:tc>
        <w:tc>
          <w:tcPr>
            <w:tcW w:w="2434" w:type="dxa"/>
            <w:tcBorders>
              <w:bottom w:val="single" w:sz="4" w:space="0" w:color="auto"/>
            </w:tcBorders>
            <w:shd w:val="clear" w:color="auto" w:fill="auto"/>
            <w:vAlign w:val="center"/>
          </w:tcPr>
          <w:p w14:paraId="2EC3AE80" w14:textId="66E05448"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240A2E3B" w14:textId="50FF301D" w:rsidR="0061589A" w:rsidRPr="0061589A" w:rsidRDefault="0061589A" w:rsidP="00AC62EA">
            <w:pPr>
              <w:jc w:val="center"/>
              <w:rPr>
                <w:rFonts w:ascii="Arial Narrow" w:hAnsi="Arial Narrow"/>
                <w:sz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359C5D15" w14:textId="4178327B" w:rsidR="0061589A" w:rsidRPr="0061589A" w:rsidRDefault="0061589A" w:rsidP="0061589A">
            <w:pPr>
              <w:jc w:val="center"/>
              <w:rPr>
                <w:rFonts w:ascii="Arial Narrow" w:hAnsi="Arial Narrow"/>
                <w:sz w:val="18"/>
              </w:rPr>
            </w:pPr>
            <w:r w:rsidRPr="00AC62EA">
              <w:rPr>
                <w:rFonts w:ascii="Arial Narrow" w:hAnsi="Arial Narrow"/>
                <w:sz w:val="18"/>
                <w:szCs w:val="18"/>
              </w:rPr>
              <w:t>UR, R</w:t>
            </w:r>
            <w:r>
              <w:rPr>
                <w:rFonts w:ascii="Arial Narrow" w:hAnsi="Arial Narrow"/>
                <w:sz w:val="18"/>
                <w:szCs w:val="18"/>
              </w:rPr>
              <w:t>MŽaD</w:t>
            </w:r>
            <w:r w:rsidRPr="00AC62EA">
              <w:rPr>
                <w:rFonts w:ascii="Arial Narrow" w:hAnsi="Arial Narrow"/>
                <w:sz w:val="18"/>
                <w:szCs w:val="18"/>
              </w:rPr>
              <w:t>N</w:t>
            </w:r>
            <w:r w:rsidRPr="00AC62EA" w:rsidDel="0061589A">
              <w:rPr>
                <w:rFonts w:ascii="Arial Narrow" w:hAnsi="Arial Narrow"/>
                <w:sz w:val="18"/>
                <w:szCs w:val="18"/>
              </w:rPr>
              <w:t xml:space="preserve"> </w:t>
            </w:r>
          </w:p>
        </w:tc>
      </w:tr>
      <w:tr w:rsidR="0061589A" w:rsidRPr="00385B43" w14:paraId="0C86B2F2" w14:textId="77777777" w:rsidTr="00AC62EA">
        <w:trPr>
          <w:trHeight w:val="76"/>
        </w:trPr>
        <w:tc>
          <w:tcPr>
            <w:tcW w:w="2433" w:type="dxa"/>
            <w:gridSpan w:val="2"/>
            <w:tcBorders>
              <w:bottom w:val="single" w:sz="4" w:space="0" w:color="auto"/>
            </w:tcBorders>
            <w:shd w:val="clear" w:color="auto" w:fill="auto"/>
            <w:vAlign w:val="center"/>
          </w:tcPr>
          <w:p w14:paraId="3BB20FB5" w14:textId="568A8242"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102</w:t>
            </w:r>
          </w:p>
        </w:tc>
        <w:tc>
          <w:tcPr>
            <w:tcW w:w="2434" w:type="dxa"/>
            <w:tcBorders>
              <w:bottom w:val="single" w:sz="4" w:space="0" w:color="auto"/>
            </w:tcBorders>
            <w:shd w:val="clear" w:color="auto" w:fill="auto"/>
            <w:vAlign w:val="center"/>
          </w:tcPr>
          <w:p w14:paraId="39115464" w14:textId="1AB401EF"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produktov, ktoré sú pre trh nové</w:t>
            </w:r>
          </w:p>
        </w:tc>
        <w:tc>
          <w:tcPr>
            <w:tcW w:w="2433" w:type="dxa"/>
            <w:tcBorders>
              <w:bottom w:val="single" w:sz="4" w:space="0" w:color="auto"/>
            </w:tcBorders>
            <w:shd w:val="clear" w:color="auto" w:fill="auto"/>
            <w:vAlign w:val="center"/>
          </w:tcPr>
          <w:p w14:paraId="68DF5EA9" w14:textId="06BAED24"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w:t>
            </w:r>
          </w:p>
        </w:tc>
        <w:tc>
          <w:tcPr>
            <w:tcW w:w="2434" w:type="dxa"/>
            <w:tcBorders>
              <w:bottom w:val="single" w:sz="4" w:space="0" w:color="auto"/>
            </w:tcBorders>
            <w:shd w:val="clear" w:color="auto" w:fill="auto"/>
            <w:vAlign w:val="center"/>
          </w:tcPr>
          <w:p w14:paraId="5C3F6D88" w14:textId="4C284436"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0859E914" w14:textId="3FCDA60E"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7C4F629A" w14:textId="3B358302" w:rsidR="0061589A" w:rsidRPr="00AC62EA" w:rsidRDefault="0061589A" w:rsidP="0061589A">
            <w:pPr>
              <w:jc w:val="center"/>
              <w:rPr>
                <w:rFonts w:ascii="Arial Narrow" w:hAnsi="Arial Narrow"/>
                <w:sz w:val="18"/>
                <w:szCs w:val="18"/>
              </w:rPr>
            </w:pPr>
            <w:r w:rsidRPr="00AC62EA">
              <w:rPr>
                <w:rFonts w:ascii="Arial Narrow" w:hAnsi="Arial Narrow"/>
                <w:sz w:val="18"/>
                <w:szCs w:val="18"/>
              </w:rPr>
              <w:t>UR,  R</w:t>
            </w:r>
            <w:r>
              <w:rPr>
                <w:rFonts w:ascii="Arial Narrow" w:hAnsi="Arial Narrow"/>
                <w:sz w:val="18"/>
                <w:szCs w:val="18"/>
              </w:rPr>
              <w:t>MŽaD</w:t>
            </w:r>
            <w:r w:rsidRPr="00AC62EA">
              <w:rPr>
                <w:rFonts w:ascii="Arial Narrow" w:hAnsi="Arial Narrow"/>
                <w:sz w:val="18"/>
                <w:szCs w:val="18"/>
              </w:rPr>
              <w:t>N</w:t>
            </w:r>
          </w:p>
        </w:tc>
      </w:tr>
      <w:tr w:rsidR="0061589A" w:rsidRPr="00385B43" w14:paraId="2C6BCD3E" w14:textId="77777777" w:rsidTr="00AC62EA">
        <w:trPr>
          <w:trHeight w:val="76"/>
        </w:trPr>
        <w:tc>
          <w:tcPr>
            <w:tcW w:w="2433" w:type="dxa"/>
            <w:gridSpan w:val="2"/>
            <w:tcBorders>
              <w:bottom w:val="single" w:sz="4" w:space="0" w:color="auto"/>
            </w:tcBorders>
            <w:shd w:val="clear" w:color="auto" w:fill="auto"/>
            <w:vAlign w:val="center"/>
          </w:tcPr>
          <w:p w14:paraId="3B2EF4A3" w14:textId="6EF125DC"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103</w:t>
            </w:r>
          </w:p>
        </w:tc>
        <w:tc>
          <w:tcPr>
            <w:tcW w:w="2434" w:type="dxa"/>
            <w:tcBorders>
              <w:bottom w:val="single" w:sz="4" w:space="0" w:color="auto"/>
            </w:tcBorders>
            <w:shd w:val="clear" w:color="auto" w:fill="auto"/>
            <w:vAlign w:val="center"/>
          </w:tcPr>
          <w:p w14:paraId="136BE9EF" w14:textId="34466082"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podnikov, ktorým sa poskytuje podpora</w:t>
            </w:r>
          </w:p>
        </w:tc>
        <w:tc>
          <w:tcPr>
            <w:tcW w:w="2433" w:type="dxa"/>
            <w:tcBorders>
              <w:bottom w:val="single" w:sz="4" w:space="0" w:color="auto"/>
            </w:tcBorders>
            <w:shd w:val="clear" w:color="auto" w:fill="auto"/>
            <w:vAlign w:val="center"/>
          </w:tcPr>
          <w:p w14:paraId="2DFA2BB3" w14:textId="07C641E9" w:rsidR="0061589A" w:rsidRPr="00AC62EA" w:rsidRDefault="0061589A" w:rsidP="00E06F4A">
            <w:pPr>
              <w:jc w:val="center"/>
              <w:rPr>
                <w:rFonts w:ascii="Arial Narrow" w:hAnsi="Arial Narrow"/>
                <w:sz w:val="18"/>
                <w:szCs w:val="18"/>
              </w:rPr>
            </w:pPr>
            <w:r w:rsidRPr="00AC62EA">
              <w:rPr>
                <w:rFonts w:ascii="Arial Narrow" w:hAnsi="Arial Narrow"/>
                <w:sz w:val="18"/>
                <w:szCs w:val="18"/>
              </w:rPr>
              <w:t>Pod</w:t>
            </w:r>
            <w:r>
              <w:rPr>
                <w:rFonts w:ascii="Arial Narrow" w:hAnsi="Arial Narrow"/>
                <w:sz w:val="18"/>
                <w:szCs w:val="18"/>
              </w:rPr>
              <w:t>ni</w:t>
            </w:r>
            <w:r w:rsidRPr="00AC62EA">
              <w:rPr>
                <w:rFonts w:ascii="Arial Narrow" w:hAnsi="Arial Narrow"/>
                <w:sz w:val="18"/>
                <w:szCs w:val="18"/>
              </w:rPr>
              <w:t>ky</w:t>
            </w:r>
          </w:p>
        </w:tc>
        <w:tc>
          <w:tcPr>
            <w:tcW w:w="2434" w:type="dxa"/>
            <w:tcBorders>
              <w:bottom w:val="single" w:sz="4" w:space="0" w:color="auto"/>
            </w:tcBorders>
            <w:shd w:val="clear" w:color="auto" w:fill="auto"/>
            <w:vAlign w:val="center"/>
          </w:tcPr>
          <w:p w14:paraId="716B3C81" w14:textId="5BDB4263"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39FD0FD5" w14:textId="058EB965"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3C5538AB" w14:textId="0EEFB3E7" w:rsidR="0061589A" w:rsidRPr="00AC62EA" w:rsidRDefault="0061589A" w:rsidP="005B517E">
            <w:pPr>
              <w:jc w:val="center"/>
              <w:rPr>
                <w:rFonts w:ascii="Arial Narrow" w:hAnsi="Arial Narrow"/>
                <w:sz w:val="18"/>
                <w:szCs w:val="18"/>
              </w:rPr>
            </w:pPr>
            <w:r w:rsidRPr="00AC62EA">
              <w:rPr>
                <w:rFonts w:ascii="Arial Narrow" w:hAnsi="Arial Narrow"/>
                <w:sz w:val="18"/>
                <w:szCs w:val="18"/>
              </w:rPr>
              <w:t xml:space="preserve">UR, </w:t>
            </w:r>
            <w:r w:rsidR="005B517E" w:rsidRPr="00AC62EA">
              <w:rPr>
                <w:rFonts w:ascii="Arial Narrow" w:hAnsi="Arial Narrow"/>
                <w:sz w:val="18"/>
                <w:szCs w:val="18"/>
              </w:rPr>
              <w:t>R</w:t>
            </w:r>
            <w:r w:rsidR="005B517E">
              <w:rPr>
                <w:rFonts w:ascii="Arial Narrow" w:hAnsi="Arial Narrow"/>
                <w:sz w:val="18"/>
                <w:szCs w:val="18"/>
              </w:rPr>
              <w:t>MŽaD</w:t>
            </w:r>
            <w:r w:rsidR="005B517E" w:rsidRPr="00AC62EA">
              <w:rPr>
                <w:rFonts w:ascii="Arial Narrow" w:hAnsi="Arial Narrow"/>
                <w:sz w:val="18"/>
                <w:szCs w:val="18"/>
              </w:rPr>
              <w:t xml:space="preserve">N </w:t>
            </w:r>
          </w:p>
        </w:tc>
      </w:tr>
      <w:tr w:rsidR="0061589A" w:rsidRPr="00385B43" w14:paraId="28D613FF" w14:textId="77777777" w:rsidTr="00AC62EA">
        <w:trPr>
          <w:trHeight w:val="76"/>
        </w:trPr>
        <w:tc>
          <w:tcPr>
            <w:tcW w:w="2433" w:type="dxa"/>
            <w:gridSpan w:val="2"/>
            <w:tcBorders>
              <w:bottom w:val="single" w:sz="4" w:space="0" w:color="auto"/>
            </w:tcBorders>
            <w:shd w:val="clear" w:color="auto" w:fill="auto"/>
            <w:vAlign w:val="center"/>
          </w:tcPr>
          <w:p w14:paraId="77504786" w14:textId="72311594"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104</w:t>
            </w:r>
          </w:p>
        </w:tc>
        <w:tc>
          <w:tcPr>
            <w:tcW w:w="2434" w:type="dxa"/>
            <w:tcBorders>
              <w:bottom w:val="single" w:sz="4" w:space="0" w:color="auto"/>
            </w:tcBorders>
            <w:shd w:val="clear" w:color="auto" w:fill="auto"/>
            <w:vAlign w:val="center"/>
          </w:tcPr>
          <w:p w14:paraId="5DD4E6C6" w14:textId="6015C66D"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vytvorených pracovných miest</w:t>
            </w:r>
          </w:p>
        </w:tc>
        <w:tc>
          <w:tcPr>
            <w:tcW w:w="2433" w:type="dxa"/>
            <w:tcBorders>
              <w:bottom w:val="single" w:sz="4" w:space="0" w:color="auto"/>
            </w:tcBorders>
            <w:shd w:val="clear" w:color="auto" w:fill="auto"/>
            <w:vAlign w:val="center"/>
          </w:tcPr>
          <w:p w14:paraId="4BA626F3" w14:textId="3E6A2096" w:rsidR="0061589A" w:rsidRPr="00AC62EA" w:rsidRDefault="0061589A" w:rsidP="00E06F4A">
            <w:pPr>
              <w:jc w:val="center"/>
              <w:rPr>
                <w:rFonts w:ascii="Arial Narrow" w:hAnsi="Arial Narrow"/>
                <w:sz w:val="18"/>
                <w:szCs w:val="18"/>
              </w:rPr>
            </w:pPr>
            <w:r w:rsidRPr="00AC62EA">
              <w:rPr>
                <w:rFonts w:ascii="Arial Narrow" w:hAnsi="Arial Narrow"/>
                <w:sz w:val="18"/>
                <w:szCs w:val="18"/>
              </w:rPr>
              <w:t>FTE</w:t>
            </w:r>
          </w:p>
        </w:tc>
        <w:tc>
          <w:tcPr>
            <w:tcW w:w="2434" w:type="dxa"/>
            <w:tcBorders>
              <w:bottom w:val="single" w:sz="4" w:space="0" w:color="auto"/>
            </w:tcBorders>
            <w:shd w:val="clear" w:color="auto" w:fill="auto"/>
            <w:vAlign w:val="center"/>
          </w:tcPr>
          <w:p w14:paraId="40311D22" w14:textId="0870DDEE"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3737678F" w14:textId="6CFEB937"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638CBA5B" w14:textId="1CD56608" w:rsidR="0061589A" w:rsidRPr="00AC62EA" w:rsidRDefault="0061589A" w:rsidP="005B517E">
            <w:pPr>
              <w:jc w:val="center"/>
              <w:rPr>
                <w:rFonts w:ascii="Arial Narrow" w:hAnsi="Arial Narrow"/>
                <w:sz w:val="18"/>
                <w:szCs w:val="18"/>
              </w:rPr>
            </w:pPr>
            <w:r w:rsidRPr="00AC62EA">
              <w:rPr>
                <w:rFonts w:ascii="Arial Narrow" w:hAnsi="Arial Narrow"/>
                <w:sz w:val="18"/>
                <w:szCs w:val="18"/>
              </w:rPr>
              <w:t xml:space="preserve">UR, </w:t>
            </w:r>
            <w:r w:rsidR="005B517E" w:rsidRPr="00AC62EA">
              <w:rPr>
                <w:rFonts w:ascii="Arial Narrow" w:hAnsi="Arial Narrow"/>
                <w:sz w:val="18"/>
                <w:szCs w:val="18"/>
              </w:rPr>
              <w:t xml:space="preserve"> R</w:t>
            </w:r>
            <w:r w:rsidR="005B517E">
              <w:rPr>
                <w:rFonts w:ascii="Arial Narrow" w:hAnsi="Arial Narrow"/>
                <w:sz w:val="18"/>
                <w:szCs w:val="18"/>
              </w:rPr>
              <w:t>MŽaD</w:t>
            </w:r>
            <w:r w:rsidR="005B517E" w:rsidRPr="00AC62EA">
              <w:rPr>
                <w:rFonts w:ascii="Arial Narrow" w:hAnsi="Arial Narrow"/>
                <w:sz w:val="18"/>
                <w:szCs w:val="18"/>
              </w:rPr>
              <w:t>N</w:t>
            </w:r>
          </w:p>
        </w:tc>
      </w:tr>
      <w:tr w:rsidR="0061589A" w:rsidRPr="00385B43" w14:paraId="06FA091D" w14:textId="77777777" w:rsidTr="00B51F3B">
        <w:trPr>
          <w:trHeight w:val="413"/>
        </w:trPr>
        <w:tc>
          <w:tcPr>
            <w:tcW w:w="14601" w:type="dxa"/>
            <w:gridSpan w:val="7"/>
            <w:shd w:val="clear" w:color="auto" w:fill="4F81BD" w:themeFill="accent1"/>
          </w:tcPr>
          <w:p w14:paraId="3DE14CDD" w14:textId="7FA9FB68" w:rsidR="0061589A" w:rsidRPr="00385B43" w:rsidRDefault="0061589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61589A" w:rsidRPr="00385B43" w:rsidRDefault="0061589A" w:rsidP="005E170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del w:id="35" w:author="Autor">
              <w:r w:rsidRPr="00385B43" w:rsidDel="00FB013C">
                <w:rPr>
                  <w:rFonts w:ascii="Arial Narrow" w:hAnsi="Arial Narrow"/>
                  <w:sz w:val="18"/>
                  <w:szCs w:val="18"/>
                </w:rPr>
                <w:delText xml:space="preserve"> s príznakom</w:delText>
              </w:r>
            </w:del>
          </w:p>
        </w:tc>
      </w:tr>
      <w:tr w:rsidR="0061589A" w:rsidRPr="00385B43" w14:paraId="66A52BFC" w14:textId="77777777" w:rsidTr="00B51F3B">
        <w:trPr>
          <w:trHeight w:val="330"/>
        </w:trPr>
        <w:tc>
          <w:tcPr>
            <w:tcW w:w="2014" w:type="dxa"/>
            <w:shd w:val="clear" w:color="auto" w:fill="B8CCE4" w:themeFill="accent1" w:themeFillTint="66"/>
            <w:hideMark/>
          </w:tcPr>
          <w:p w14:paraId="413C5E33" w14:textId="77777777" w:rsidR="0061589A" w:rsidRPr="00385B43" w:rsidRDefault="0061589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1589A" w:rsidRPr="00385B43" w:rsidRDefault="0061589A" w:rsidP="00B11C52">
            <w:pPr>
              <w:jc w:val="center"/>
              <w:rPr>
                <w:rFonts w:ascii="Arial Narrow" w:hAnsi="Arial Narrow"/>
                <w:b/>
              </w:rPr>
            </w:pPr>
          </w:p>
        </w:tc>
      </w:tr>
      <w:tr w:rsidR="0061589A" w:rsidRPr="00385B43" w14:paraId="27092851" w14:textId="77777777" w:rsidTr="00B51F3B">
        <w:trPr>
          <w:trHeight w:val="450"/>
        </w:trPr>
        <w:tc>
          <w:tcPr>
            <w:tcW w:w="2014" w:type="dxa"/>
            <w:shd w:val="clear" w:color="auto" w:fill="B8CCE4" w:themeFill="accent1" w:themeFillTint="66"/>
          </w:tcPr>
          <w:p w14:paraId="69954C58" w14:textId="77777777" w:rsidR="0061589A" w:rsidRPr="00385B43" w:rsidRDefault="0061589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7DF5DE4" w:rsidR="0061589A" w:rsidRPr="00385B43" w:rsidRDefault="0061589A" w:rsidP="00FB013C">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w:t>
            </w:r>
            <w:del w:id="36" w:author="Autor">
              <w:r w:rsidRPr="00385B43" w:rsidDel="00FB013C">
                <w:rPr>
                  <w:rFonts w:ascii="Arial Narrow" w:hAnsi="Arial Narrow"/>
                  <w:sz w:val="18"/>
                  <w:szCs w:val="18"/>
                </w:rPr>
                <w:delText>, ktorý/é bol/i na úrovni výzvy označený/é „s príznakom“</w:delText>
              </w:r>
            </w:del>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1589A" w:rsidRPr="00385B43" w14:paraId="203D3BBB" w14:textId="77777777" w:rsidTr="00B51F3B">
        <w:trPr>
          <w:trHeight w:val="444"/>
        </w:trPr>
        <w:tc>
          <w:tcPr>
            <w:tcW w:w="2014" w:type="dxa"/>
            <w:shd w:val="clear" w:color="auto" w:fill="B8CCE4" w:themeFill="accent1" w:themeFillTint="66"/>
            <w:hideMark/>
          </w:tcPr>
          <w:p w14:paraId="255C7CBA" w14:textId="421B6878" w:rsidR="0061589A" w:rsidRPr="00385B43" w:rsidRDefault="0061589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1589A" w:rsidRPr="00385B43" w:rsidRDefault="0061589A"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1589A" w:rsidRPr="00385B43" w:rsidRDefault="00532E0F" w:rsidP="00B11C52">
            <w:pPr>
              <w:rPr>
                <w:rFonts w:ascii="Arial Narrow" w:hAnsi="Arial Narrow"/>
              </w:rPr>
            </w:pPr>
            <w:sdt>
              <w:sdtPr>
                <w:rPr>
                  <w:rFonts w:ascii="Arial Narrow" w:hAnsi="Arial Narrow"/>
                  <w:sz w:val="18"/>
                  <w:szCs w:val="18"/>
                </w:rPr>
                <w:id w:val="-660770831"/>
                <w:placeholder>
                  <w:docPart w:val="3F1A61F49689457EB4FDA47EB65B0983"/>
                </w:placeholder>
                <w:showingPlcHdr/>
                <w:comboBox>
                  <w:listItem w:value="Vyberte položku."/>
                  <w:listItem w:displayText="nízka" w:value="nízka"/>
                  <w:listItem w:displayText="stredná" w:value="stredná"/>
                  <w:listItem w:displayText="vysoká" w:value="vysoká"/>
                </w:comboBox>
              </w:sdtPr>
              <w:sdtEndPr/>
              <w:sdtContent>
                <w:r w:rsidR="0061589A" w:rsidRPr="00385B43">
                  <w:rPr>
                    <w:rStyle w:val="Textzstupnhosymbolu"/>
                  </w:rPr>
                  <w:t>Vyberte položku.</w:t>
                </w:r>
              </w:sdtContent>
            </w:sdt>
          </w:p>
        </w:tc>
      </w:tr>
      <w:tr w:rsidR="0061589A" w:rsidRPr="00385B43" w14:paraId="008F79A1" w14:textId="77777777" w:rsidTr="00B51F3B">
        <w:trPr>
          <w:trHeight w:val="425"/>
        </w:trPr>
        <w:tc>
          <w:tcPr>
            <w:tcW w:w="2014" w:type="dxa"/>
            <w:shd w:val="clear" w:color="auto" w:fill="B8CCE4" w:themeFill="accent1" w:themeFillTint="66"/>
          </w:tcPr>
          <w:p w14:paraId="68293ED0" w14:textId="77777777" w:rsidR="0061589A" w:rsidRPr="00385B43" w:rsidRDefault="0061589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1589A" w:rsidRPr="00385B43" w:rsidRDefault="0061589A"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33E4BA0"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37" w:author="Autor">
              <w:r w:rsidR="00FB013C">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67B69C65" w:rsidR="008A2FD8" w:rsidRPr="00385B43" w:rsidRDefault="008A2FD8" w:rsidP="00FB013C">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38" w:author="Autor">
              <w:r w:rsidR="00FB013C">
                <w:rPr>
                  <w:rFonts w:ascii="Arial Narrow" w:hAnsi="Arial Narrow"/>
                  <w:sz w:val="18"/>
                  <w:szCs w:val="18"/>
                </w:rPr>
                <w:t xml:space="preserve">na obstaranie </w:t>
              </w:r>
              <w:r w:rsidR="00FB013C" w:rsidRPr="007538D0">
                <w:rPr>
                  <w:rFonts w:ascii="Arial Narrow" w:hAnsi="Arial Narrow"/>
                  <w:sz w:val="18"/>
                  <w:szCs w:val="18"/>
                </w:rPr>
                <w:t>tovar</w:t>
              </w:r>
              <w:r w:rsidR="00FB013C">
                <w:rPr>
                  <w:rFonts w:ascii="Arial Narrow" w:hAnsi="Arial Narrow"/>
                  <w:sz w:val="18"/>
                  <w:szCs w:val="18"/>
                </w:rPr>
                <w:t>ov</w:t>
              </w:r>
              <w:r w:rsidR="00FB013C" w:rsidRPr="007538D0">
                <w:rPr>
                  <w:rFonts w:ascii="Arial Narrow" w:hAnsi="Arial Narrow"/>
                  <w:sz w:val="18"/>
                  <w:szCs w:val="18"/>
                </w:rPr>
                <w:t>/prác/služ</w:t>
              </w:r>
              <w:r w:rsidR="00FB013C">
                <w:rPr>
                  <w:rFonts w:ascii="Arial Narrow" w:hAnsi="Arial Narrow"/>
                  <w:sz w:val="18"/>
                  <w:szCs w:val="18"/>
                </w:rPr>
                <w:t>ieb v rámci</w:t>
              </w:r>
            </w:ins>
            <w:del w:id="39" w:author="Autor">
              <w:r w:rsidRPr="00385B43" w:rsidDel="00FB013C">
                <w:rPr>
                  <w:rFonts w:ascii="Arial Narrow" w:hAnsi="Arial Narrow"/>
                  <w:sz w:val="18"/>
                  <w:szCs w:val="18"/>
                </w:rPr>
                <w:delText>na 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532E0F">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41E1FB98"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40" w:author="Autor">
              <w:r w:rsidR="00FB013C">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532E0F"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762969">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3EE6426A" w14:textId="77777777" w:rsidR="00FB013C" w:rsidRPr="00385B43" w:rsidRDefault="00FB013C" w:rsidP="00FB013C">
            <w:pPr>
              <w:rPr>
                <w:ins w:id="41" w:author="Autor"/>
                <w:rFonts w:ascii="Arial Narrow" w:hAnsi="Arial Narrow"/>
                <w:sz w:val="18"/>
                <w:szCs w:val="18"/>
              </w:rPr>
            </w:pPr>
            <w:ins w:id="42" w:author="Auto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ins>
          </w:p>
          <w:p w14:paraId="54BC2DCA" w14:textId="746E19F2" w:rsidR="008A2FD8" w:rsidRPr="00385B43" w:rsidDel="00FB013C" w:rsidRDefault="008A2FD8" w:rsidP="00F11710">
            <w:pPr>
              <w:rPr>
                <w:del w:id="43" w:author="Autor"/>
                <w:rFonts w:ascii="Arial Narrow" w:hAnsi="Arial Narrow"/>
                <w:sz w:val="18"/>
                <w:szCs w:val="18"/>
              </w:rPr>
            </w:pPr>
            <w:del w:id="44" w:author="Autor">
              <w:r w:rsidRPr="00385B43" w:rsidDel="00FB013C">
                <w:rPr>
                  <w:rFonts w:ascii="Arial Narrow" w:hAnsi="Arial Narrow"/>
                  <w:sz w:val="18"/>
                  <w:szCs w:val="18"/>
                </w:rPr>
                <w:delText>Popis projektu obsahuje stručnú informáciu o cieľoch projektu, aktivitách, mieste realizácie a merateľných ukazovateľoch projektu.</w:delText>
              </w:r>
            </w:del>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04F96D39"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Pr="00381F4F"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Pr="00381F4F">
              <w:rPr>
                <w:rFonts w:ascii="Arial Narrow" w:eastAsia="Calibri" w:hAnsi="Arial Narrow"/>
                <w:sz w:val="18"/>
                <w:szCs w:val="18"/>
              </w:rPr>
              <w:t>toho, ako projekt nadväzuje na existujúc</w:t>
            </w:r>
            <w:r w:rsidR="00CE63F5" w:rsidRPr="00381F4F">
              <w:rPr>
                <w:rFonts w:ascii="Arial Narrow" w:eastAsia="Calibri" w:hAnsi="Arial Narrow"/>
                <w:sz w:val="18"/>
                <w:szCs w:val="18"/>
              </w:rPr>
              <w:t>u situáciu</w:t>
            </w:r>
            <w:r w:rsidR="0022497F" w:rsidRPr="00381F4F">
              <w:rPr>
                <w:rFonts w:ascii="Arial Narrow" w:eastAsia="Calibri" w:hAnsi="Arial Narrow"/>
                <w:sz w:val="18"/>
                <w:szCs w:val="18"/>
              </w:rPr>
              <w:t>,</w:t>
            </w:r>
          </w:p>
          <w:p w14:paraId="09419E5E"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prínosu a využiteľnosti projektu pre územie MAS,</w:t>
            </w:r>
          </w:p>
          <w:p w14:paraId="35653FBC"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súladu projektu s programovou stratégiou IROP a stratégiou CLLD,</w:t>
            </w:r>
          </w:p>
          <w:p w14:paraId="084AE2FF"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inovatívneho charakteru projektu,</w:t>
            </w:r>
          </w:p>
          <w:p w14:paraId="52D7980C" w14:textId="507A6ACB" w:rsidR="00966699" w:rsidRPr="00385B43" w:rsidRDefault="00CD7E0C" w:rsidP="00381F4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bookmarkStart w:id="45" w:name="_GoBack"/>
            <w:bookmarkEnd w:id="45"/>
            <w:del w:id="46" w:author="Autor">
              <w:r w:rsidRPr="00385B43" w:rsidDel="0051344A">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DC8132B"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ins w:id="47" w:author="Autor">
              <w:r w:rsidR="00FB013C">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1B994C6" w14:textId="2C5F4C6C" w:rsidR="00FB013C" w:rsidRDefault="00FB013C" w:rsidP="00FB013C">
            <w:pPr>
              <w:pStyle w:val="Odsekzoznamu"/>
              <w:numPr>
                <w:ilvl w:val="0"/>
                <w:numId w:val="28"/>
              </w:numPr>
              <w:ind w:left="426"/>
              <w:rPr>
                <w:ins w:id="48" w:author="Autor"/>
                <w:rFonts w:ascii="Arial Narrow" w:eastAsia="Calibri" w:hAnsi="Arial Narrow"/>
                <w:sz w:val="18"/>
                <w:szCs w:val="18"/>
              </w:rPr>
            </w:pPr>
            <w:ins w:id="49"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ins>
          </w:p>
          <w:p w14:paraId="378D3731" w14:textId="77777777" w:rsidR="00FB013C" w:rsidRPr="00385B43" w:rsidRDefault="00FB013C" w:rsidP="00FB013C">
            <w:pPr>
              <w:pStyle w:val="Odsekzoznamu"/>
              <w:numPr>
                <w:ilvl w:val="0"/>
                <w:numId w:val="28"/>
              </w:numPr>
              <w:ind w:left="426"/>
              <w:rPr>
                <w:ins w:id="50" w:author="Autor"/>
                <w:rFonts w:ascii="Arial Narrow" w:eastAsia="Calibri" w:hAnsi="Arial Narrow"/>
                <w:sz w:val="18"/>
                <w:szCs w:val="18"/>
              </w:rPr>
            </w:pPr>
            <w:ins w:id="51" w:author="Auto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3B92DD5E" w14:textId="0D44BFFD" w:rsidR="008A2FD8" w:rsidRPr="00385B43" w:rsidDel="00FB013C" w:rsidRDefault="008A2FD8">
            <w:pPr>
              <w:pStyle w:val="Odsekzoznamu"/>
              <w:numPr>
                <w:ilvl w:val="0"/>
                <w:numId w:val="28"/>
              </w:numPr>
              <w:ind w:left="426"/>
              <w:rPr>
                <w:del w:id="52" w:author="Autor"/>
                <w:rFonts w:ascii="Arial Narrow" w:eastAsia="Calibri" w:hAnsi="Arial Narrow"/>
                <w:sz w:val="18"/>
                <w:szCs w:val="18"/>
              </w:rPr>
            </w:pPr>
            <w:del w:id="53" w:author="Autor">
              <w:r w:rsidRPr="00FB013C" w:rsidDel="00FB013C">
                <w:rPr>
                  <w:rFonts w:ascii="Arial Narrow" w:eastAsia="Calibri" w:hAnsi="Arial Narrow"/>
                  <w:sz w:val="18"/>
                  <w:szCs w:val="18"/>
                </w:rPr>
                <w:delText>popis jednotlivých aktivít projektu a ich technické zabezpečenie</w:delText>
              </w:r>
              <w:r w:rsidR="00F13DF8" w:rsidRPr="00FB013C" w:rsidDel="00FB013C">
                <w:rPr>
                  <w:rFonts w:ascii="Arial Narrow" w:eastAsia="Calibri" w:hAnsi="Arial Narrow"/>
                  <w:sz w:val="18"/>
                  <w:szCs w:val="18"/>
                </w:rPr>
                <w:delText>,</w:delText>
              </w:r>
            </w:del>
          </w:p>
          <w:p w14:paraId="0C432463" w14:textId="588E2472" w:rsidR="008A2FD8" w:rsidRPr="00054D42" w:rsidRDefault="008A2FD8" w:rsidP="00FB013C">
            <w:pPr>
              <w:pStyle w:val="Odsekzoznamu"/>
              <w:numPr>
                <w:ilvl w:val="0"/>
                <w:numId w:val="28"/>
              </w:numPr>
              <w:ind w:left="426"/>
              <w:rPr>
                <w:rFonts w:ascii="Arial Narrow" w:eastAsia="Calibri" w:hAnsi="Arial Narrow"/>
                <w:sz w:val="18"/>
                <w:szCs w:val="18"/>
              </w:rPr>
            </w:pPr>
            <w:r w:rsidRPr="00FB013C">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w:t>
            </w:r>
            <w:r w:rsidRPr="00054D42">
              <w:rPr>
                <w:rFonts w:ascii="Arial Narrow" w:eastAsia="Calibri" w:hAnsi="Arial Narrow"/>
                <w:sz w:val="18"/>
                <w:szCs w:val="18"/>
              </w:rPr>
              <w:t>ení a pod)</w:t>
            </w:r>
            <w:r w:rsidR="00F13DF8" w:rsidRPr="00054D42">
              <w:rPr>
                <w:rFonts w:ascii="Arial Narrow" w:eastAsia="Calibri" w:hAnsi="Arial Narrow"/>
                <w:sz w:val="18"/>
                <w:szCs w:val="18"/>
              </w:rPr>
              <w:t>,</w:t>
            </w:r>
          </w:p>
          <w:p w14:paraId="10C2B7C6" w14:textId="4E03CD4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67EB9019" w14:textId="77777777" w:rsidR="002600FC" w:rsidRPr="00385B43" w:rsidRDefault="002600FC" w:rsidP="002600F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01BE2CE3" w14:textId="6CD01246"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výrobku resp. služby, ktoré budú pre trh alebo pre firmu nové</w:t>
            </w:r>
          </w:p>
          <w:p w14:paraId="055A05FD" w14:textId="77777777"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počet novovytvorených pracovných miest</w:t>
            </w:r>
          </w:p>
          <w:p w14:paraId="62FAEB58" w14:textId="5D69AF8A"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stavebných prác (ak relevantné)</w:t>
            </w:r>
          </w:p>
          <w:p w14:paraId="3A802EAE" w14:textId="77777777"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výdavkov</w:t>
            </w:r>
          </w:p>
          <w:p w14:paraId="628B921D" w14:textId="5A61AFCA"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verejného obstarávania</w:t>
            </w:r>
          </w:p>
          <w:p w14:paraId="7FC0AD5F" w14:textId="77777777" w:rsidR="00FB013C" w:rsidRDefault="008A2FD8" w:rsidP="00381F4F">
            <w:pPr>
              <w:pStyle w:val="Odsekzoznamu"/>
              <w:numPr>
                <w:ilvl w:val="0"/>
                <w:numId w:val="28"/>
              </w:numPr>
              <w:ind w:left="426"/>
              <w:rPr>
                <w:ins w:id="54" w:author="Auto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ins w:id="55" w:author="Autor">
              <w:r w:rsidR="00FB013C">
                <w:rPr>
                  <w:rFonts w:ascii="Arial Narrow" w:eastAsia="Calibri" w:hAnsi="Arial Narrow"/>
                  <w:sz w:val="18"/>
                  <w:szCs w:val="18"/>
                </w:rPr>
                <w:t>,</w:t>
              </w:r>
            </w:ins>
          </w:p>
          <w:p w14:paraId="17CE5497" w14:textId="11278426" w:rsidR="00F13DF8" w:rsidRPr="00381F4F" w:rsidRDefault="00FB013C" w:rsidP="00FB013C">
            <w:pPr>
              <w:pStyle w:val="Odsekzoznamu"/>
              <w:numPr>
                <w:ilvl w:val="0"/>
                <w:numId w:val="28"/>
              </w:numPr>
              <w:ind w:left="426"/>
              <w:rPr>
                <w:rFonts w:ascii="Arial Narrow" w:eastAsia="Calibri" w:hAnsi="Arial Narrow"/>
                <w:sz w:val="18"/>
                <w:szCs w:val="18"/>
              </w:rPr>
            </w:pPr>
            <w:ins w:id="56" w:author="Autor">
              <w:r>
                <w:rPr>
                  <w:rFonts w:ascii="Arial Narrow" w:eastAsia="Calibri" w:hAnsi="Arial Narrow"/>
                  <w:sz w:val="18"/>
                  <w:szCs w:val="18"/>
                </w:rPr>
                <w:t>Informácie o majetko-právnych vzťahoch k miestu realizácie projektu</w:t>
              </w:r>
            </w:ins>
            <w:del w:id="57" w:author="Autor">
              <w:r w:rsidR="00F13DF8" w:rsidRPr="008C79D4" w:rsidDel="00FB013C">
                <w:rPr>
                  <w:rFonts w:ascii="Arial Narrow" w:eastAsia="Calibri" w:hAnsi="Arial Narrow"/>
                  <w:sz w:val="18"/>
                  <w:szCs w:val="18"/>
                </w:rPr>
                <w:delText>.</w:delText>
              </w:r>
            </w:del>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3D9EF49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34AA9ADD" w14:textId="77777777" w:rsidR="000F195A" w:rsidRPr="00385B43" w:rsidRDefault="000F195A" w:rsidP="000F195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02E6E27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hlavn</w:t>
            </w:r>
            <w:r w:rsidR="00F760E3">
              <w:rPr>
                <w:rFonts w:ascii="Arial Narrow" w:eastAsia="Calibri" w:hAnsi="Arial Narrow"/>
                <w:sz w:val="18"/>
                <w:szCs w:val="18"/>
              </w:rPr>
              <w:t>ej</w:t>
            </w:r>
            <w:r w:rsidRPr="00385B43">
              <w:rPr>
                <w:rFonts w:ascii="Arial Narrow" w:eastAsia="Calibri" w:hAnsi="Arial Narrow"/>
                <w:sz w:val="18"/>
                <w:szCs w:val="18"/>
              </w:rPr>
              <w:t xml:space="preserve"> aktiv</w:t>
            </w:r>
            <w:r w:rsidR="00F760E3">
              <w:rPr>
                <w:rFonts w:ascii="Arial Narrow" w:eastAsia="Calibri" w:hAnsi="Arial Narrow"/>
                <w:sz w:val="18"/>
                <w:szCs w:val="18"/>
              </w:rPr>
              <w:t>i</w:t>
            </w:r>
            <w:r w:rsidRPr="00385B43">
              <w:rPr>
                <w:rFonts w:ascii="Arial Narrow" w:eastAsia="Calibri" w:hAnsi="Arial Narrow"/>
                <w:sz w:val="18"/>
                <w:szCs w:val="18"/>
              </w:rPr>
              <w:t>t</w:t>
            </w:r>
            <w:r w:rsidR="00F760E3">
              <w:rPr>
                <w:rFonts w:ascii="Arial Narrow" w:eastAsia="Calibri" w:hAnsi="Arial Narrow"/>
                <w:sz w:val="18"/>
                <w:szCs w:val="18"/>
              </w:rPr>
              <w:t>y</w:t>
            </w:r>
            <w:r w:rsidRPr="00385B43">
              <w:rPr>
                <w:rFonts w:ascii="Arial Narrow" w:eastAsia="Calibri" w:hAnsi="Arial Narrow"/>
                <w:sz w:val="18"/>
                <w:szCs w:val="18"/>
              </w:rPr>
              <w:t xml:space="preserve"> projektu dosiahnu deklarované cieľové hodnoty merateľných ukazovateľov projektu</w:t>
            </w:r>
            <w:r w:rsidR="00045684">
              <w:rPr>
                <w:rFonts w:ascii="Arial Narrow" w:eastAsia="Calibri" w:hAnsi="Arial Narrow"/>
                <w:sz w:val="18"/>
                <w:szCs w:val="18"/>
              </w:rPr>
              <w:t>,</w:t>
            </w:r>
          </w:p>
          <w:p w14:paraId="34E89171" w14:textId="62C5E0A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11C58BC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726AF5">
              <w:rPr>
                <w:rFonts w:ascii="Arial Narrow" w:eastAsia="Calibri" w:hAnsi="Arial Narrow"/>
                <w:sz w:val="18"/>
                <w:szCs w:val="18"/>
              </w:rPr>
              <w:t>,</w:t>
            </w:r>
          </w:p>
          <w:p w14:paraId="4F0994D1" w14:textId="77777777" w:rsidR="00E504BF"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E504BF">
              <w:rPr>
                <w:rFonts w:ascii="Arial Narrow" w:eastAsia="Calibri" w:hAnsi="Arial Narrow"/>
                <w:sz w:val="18"/>
                <w:szCs w:val="18"/>
              </w:rPr>
              <w:t>,</w:t>
            </w:r>
          </w:p>
          <w:p w14:paraId="2C56A6C3" w14:textId="08F6F601"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726AF5">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1236B5AB"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lastRenderedPageBreak/>
              <w:t>popis vstupov do finančnej analýzy</w:t>
            </w:r>
            <w:r w:rsidR="00726AF5">
              <w:rPr>
                <w:rFonts w:ascii="Arial Narrow" w:eastAsia="Calibri" w:hAnsi="Arial Narrow"/>
                <w:sz w:val="18"/>
                <w:szCs w:val="18"/>
              </w:rPr>
              <w:t>,</w:t>
            </w:r>
          </w:p>
          <w:p w14:paraId="1348609B" w14:textId="2124D6DD" w:rsidR="00F13DF8" w:rsidRPr="00381F4F" w:rsidRDefault="00F74163" w:rsidP="00E504BF">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3E8904F4" w:rsidR="008A2FD8" w:rsidRPr="00E504BF" w:rsidRDefault="00BF41C1" w:rsidP="00381F4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6E8B394F"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FAAC392"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762969">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56F7CAE"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4F2B49EC" w:rsidR="008371AF" w:rsidRPr="00385B43" w:rsidRDefault="008371AF" w:rsidP="0076296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0D4D0CDF" w:rsidR="00C0655E" w:rsidRDefault="00353C0C" w:rsidP="00C5470C">
            <w:pPr>
              <w:pStyle w:val="Odsekzoznamu"/>
              <w:tabs>
                <w:tab w:val="left" w:pos="1593"/>
              </w:tabs>
              <w:autoSpaceDE w:val="0"/>
              <w:autoSpaceDN w:val="0"/>
              <w:ind w:left="1593" w:hanging="1527"/>
              <w:rPr>
                <w:ins w:id="58" w:author="Autor"/>
                <w:rFonts w:ascii="Arial Narrow" w:hAnsi="Arial Narrow"/>
                <w:sz w:val="18"/>
                <w:szCs w:val="18"/>
              </w:rPr>
            </w:pPr>
            <w:r w:rsidRPr="00381F4F">
              <w:rPr>
                <w:rFonts w:ascii="Arial Narrow" w:hAnsi="Arial Narrow"/>
                <w:sz w:val="18"/>
                <w:szCs w:val="18"/>
              </w:rPr>
              <w:t xml:space="preserve">Príloha č. </w:t>
            </w:r>
            <w:r w:rsidR="00A254E3" w:rsidRPr="00381F4F">
              <w:rPr>
                <w:rFonts w:ascii="Arial Narrow" w:hAnsi="Arial Narrow"/>
                <w:sz w:val="18"/>
                <w:szCs w:val="18"/>
              </w:rPr>
              <w:t>1</w:t>
            </w:r>
            <w:r w:rsidRPr="00381F4F">
              <w:rPr>
                <w:rFonts w:ascii="Arial Narrow" w:hAnsi="Arial Narrow"/>
                <w:sz w:val="18"/>
                <w:szCs w:val="18"/>
              </w:rPr>
              <w:t xml:space="preserve"> ŽoPr </w:t>
            </w:r>
            <w:r w:rsidR="00F73654">
              <w:rPr>
                <w:rFonts w:ascii="Arial Narrow" w:hAnsi="Arial Narrow"/>
                <w:sz w:val="18"/>
                <w:szCs w:val="18"/>
              </w:rPr>
              <w:t>-</w:t>
            </w:r>
            <w:r w:rsidRPr="00381F4F">
              <w:rPr>
                <w:rFonts w:ascii="Arial Narrow" w:hAnsi="Arial Narrow"/>
                <w:sz w:val="18"/>
                <w:szCs w:val="18"/>
              </w:rPr>
              <w:t xml:space="preserve"> </w:t>
            </w:r>
            <w:r w:rsidR="00C0655E" w:rsidRPr="00381F4F">
              <w:rPr>
                <w:rFonts w:ascii="Arial Narrow" w:hAnsi="Arial Narrow"/>
                <w:sz w:val="18"/>
                <w:szCs w:val="18"/>
              </w:rPr>
              <w:t xml:space="preserve">Splnomocnenie, ak ŽoPr podpisuje splnomocnená osoba a nie štatutárny orgán </w:t>
            </w:r>
            <w:r w:rsidR="00385B43" w:rsidRPr="00381F4F">
              <w:rPr>
                <w:rFonts w:ascii="Arial Narrow" w:hAnsi="Arial Narrow"/>
                <w:sz w:val="18"/>
                <w:szCs w:val="18"/>
              </w:rPr>
              <w:t>žiadateľa</w:t>
            </w:r>
            <w:r w:rsidRPr="00381F4F">
              <w:rPr>
                <w:rFonts w:ascii="Arial Narrow" w:hAnsi="Arial Narrow"/>
                <w:sz w:val="18"/>
                <w:szCs w:val="18"/>
              </w:rPr>
              <w:t xml:space="preserve"> (ak relevantné)</w:t>
            </w:r>
          </w:p>
          <w:p w14:paraId="6139EB6C" w14:textId="32A26A4C" w:rsidR="00054D42" w:rsidRPr="00381F4F" w:rsidDel="00054D42" w:rsidRDefault="00054D42" w:rsidP="00C5470C">
            <w:pPr>
              <w:pStyle w:val="Odsekzoznamu"/>
              <w:tabs>
                <w:tab w:val="left" w:pos="1593"/>
              </w:tabs>
              <w:autoSpaceDE w:val="0"/>
              <w:autoSpaceDN w:val="0"/>
              <w:ind w:left="1593" w:hanging="1527"/>
              <w:rPr>
                <w:del w:id="59" w:author="Autor"/>
                <w:rFonts w:ascii="Arial Narrow" w:hAnsi="Arial Narrow"/>
                <w:sz w:val="18"/>
                <w:szCs w:val="18"/>
              </w:rPr>
            </w:pPr>
          </w:p>
          <w:p w14:paraId="3037E633" w14:textId="37C1E7DB" w:rsidR="00E4250F" w:rsidRDefault="00E4250F">
            <w:pPr>
              <w:pStyle w:val="Odsekzoznamu"/>
              <w:tabs>
                <w:tab w:val="left" w:pos="1593"/>
              </w:tabs>
              <w:autoSpaceDE w:val="0"/>
              <w:autoSpaceDN w:val="0"/>
              <w:ind w:left="1593" w:hanging="1527"/>
              <w:rPr>
                <w:rFonts w:ascii="Arial Narrow" w:hAnsi="Arial Narrow"/>
                <w:sz w:val="18"/>
                <w:szCs w:val="18"/>
              </w:rPr>
            </w:pPr>
            <w:r w:rsidRPr="00381F4F">
              <w:rPr>
                <w:rFonts w:ascii="Arial Narrow" w:hAnsi="Arial Narrow"/>
                <w:sz w:val="18"/>
                <w:szCs w:val="18"/>
              </w:rPr>
              <w:t xml:space="preserve">Príloha č. </w:t>
            </w:r>
            <w:del w:id="60" w:author="Autor">
              <w:r w:rsidR="00A254E3" w:rsidRPr="00381F4F" w:rsidDel="00054D42">
                <w:rPr>
                  <w:rFonts w:ascii="Arial Narrow" w:hAnsi="Arial Narrow"/>
                  <w:sz w:val="18"/>
                  <w:szCs w:val="18"/>
                </w:rPr>
                <w:delText>2</w:delText>
              </w:r>
            </w:del>
            <w:ins w:id="61" w:author="Autor">
              <w:r w:rsidR="00BD6E6D">
                <w:rPr>
                  <w:rFonts w:ascii="Arial Narrow" w:hAnsi="Arial Narrow"/>
                  <w:sz w:val="18"/>
                  <w:szCs w:val="18"/>
                </w:rPr>
                <w:t>2</w:t>
              </w:r>
              <w:del w:id="62" w:author="Autor">
                <w:r w:rsidR="00054D42" w:rsidDel="00BD6E6D">
                  <w:rPr>
                    <w:rFonts w:ascii="Arial Narrow" w:hAnsi="Arial Narrow"/>
                    <w:sz w:val="18"/>
                    <w:szCs w:val="18"/>
                  </w:rPr>
                  <w:delText>3</w:delText>
                </w:r>
              </w:del>
            </w:ins>
            <w:r w:rsidRPr="00381F4F">
              <w:rPr>
                <w:rFonts w:ascii="Arial Narrow" w:hAnsi="Arial Narrow"/>
                <w:sz w:val="18"/>
                <w:szCs w:val="18"/>
              </w:rPr>
              <w:t xml:space="preserve"> </w:t>
            </w:r>
            <w:r w:rsidRPr="00385B43">
              <w:rPr>
                <w:rFonts w:ascii="Arial Narrow" w:hAnsi="Arial Narrow"/>
                <w:sz w:val="18"/>
                <w:szCs w:val="18"/>
              </w:rPr>
              <w:t xml:space="preserve">ŽoPr </w:t>
            </w:r>
            <w:r w:rsidR="00F73654">
              <w:rPr>
                <w:rFonts w:ascii="Arial Narrow" w:hAnsi="Arial Narrow"/>
                <w:sz w:val="18"/>
                <w:szCs w:val="18"/>
              </w:rPr>
              <w:t>-</w:t>
            </w:r>
            <w:r w:rsidR="00CB2333">
              <w:rPr>
                <w:rFonts w:ascii="Arial Narrow" w:hAnsi="Arial Narrow"/>
                <w:sz w:val="18"/>
                <w:szCs w:val="18"/>
              </w:rPr>
              <w:t xml:space="preserve"> </w:t>
            </w:r>
            <w:r w:rsidRPr="00381F4F">
              <w:rPr>
                <w:rFonts w:ascii="Arial Narrow" w:hAnsi="Arial Narrow"/>
                <w:sz w:val="18"/>
                <w:szCs w:val="18"/>
              </w:rPr>
              <w:t>Vyhlásenie o veľkosti podniku</w:t>
            </w:r>
          </w:p>
          <w:p w14:paraId="5E2015FF" w14:textId="77777777" w:rsidR="00E4250F" w:rsidRDefault="00BA5D1C">
            <w:pPr>
              <w:pStyle w:val="Odsekzoznamu"/>
              <w:tabs>
                <w:tab w:val="left" w:pos="1593"/>
              </w:tabs>
              <w:autoSpaceDE w:val="0"/>
              <w:autoSpaceDN w:val="0"/>
              <w:ind w:left="1593" w:hanging="1527"/>
              <w:rPr>
                <w:ins w:id="63" w:author="Auto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p w14:paraId="6CBBAC8F" w14:textId="649BD3DD" w:rsidR="00D8022B" w:rsidRPr="00724180" w:rsidRDefault="00D8022B" w:rsidP="00D8022B">
            <w:pPr>
              <w:pStyle w:val="Odsekzoznamu"/>
              <w:tabs>
                <w:tab w:val="left" w:pos="1593"/>
              </w:tabs>
              <w:autoSpaceDE w:val="0"/>
              <w:autoSpaceDN w:val="0"/>
              <w:ind w:left="1593" w:hanging="1527"/>
              <w:rPr>
                <w:rFonts w:ascii="Arial Narrow" w:hAnsi="Arial Narrow"/>
                <w:sz w:val="18"/>
                <w:szCs w:val="18"/>
              </w:rPr>
            </w:pPr>
            <w:ins w:id="64" w:author="Auto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ins>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003C1E98" w:rsidR="00C0655E" w:rsidRPr="00381F4F" w:rsidRDefault="00C0655E" w:rsidP="00054D42">
            <w:pPr>
              <w:pStyle w:val="Odsekzoznamu"/>
              <w:autoSpaceDE w:val="0"/>
              <w:autoSpaceDN w:val="0"/>
              <w:ind w:left="1456" w:hanging="1390"/>
              <w:rPr>
                <w:rFonts w:ascii="Arial Narrow" w:hAnsi="Arial Narrow"/>
                <w:sz w:val="18"/>
                <w:szCs w:val="18"/>
              </w:rPr>
            </w:pPr>
            <w:r w:rsidRPr="00381F4F">
              <w:rPr>
                <w:rFonts w:ascii="Arial Narrow" w:hAnsi="Arial Narrow"/>
                <w:sz w:val="18"/>
                <w:szCs w:val="18"/>
              </w:rPr>
              <w:t xml:space="preserve">Príloha č. </w:t>
            </w:r>
            <w:del w:id="65" w:author="Autor">
              <w:r w:rsidR="00C04865" w:rsidDel="00054D42">
                <w:rPr>
                  <w:rFonts w:ascii="Arial Narrow" w:hAnsi="Arial Narrow"/>
                  <w:sz w:val="18"/>
                  <w:szCs w:val="18"/>
                </w:rPr>
                <w:delText>3</w:delText>
              </w:r>
            </w:del>
            <w:ins w:id="66" w:author="Autor">
              <w:r w:rsidR="00054D42">
                <w:rPr>
                  <w:rFonts w:ascii="Arial Narrow" w:hAnsi="Arial Narrow"/>
                  <w:sz w:val="18"/>
                  <w:szCs w:val="18"/>
                </w:rPr>
                <w:t>4</w:t>
              </w:r>
            </w:ins>
            <w:r w:rsidRPr="00381F4F">
              <w:rPr>
                <w:rFonts w:ascii="Arial Narrow" w:hAnsi="Arial Narrow"/>
                <w:sz w:val="18"/>
                <w:szCs w:val="18"/>
              </w:rPr>
              <w:t xml:space="preserve"> ŽoPr – Dokumenty preukazujúce finančnú spôsobilosť</w:t>
            </w:r>
            <w:r w:rsidRPr="00381F4F" w:rsidDel="0016689D">
              <w:rPr>
                <w:rFonts w:ascii="Arial Narrow" w:hAnsi="Arial Narrow"/>
                <w:sz w:val="18"/>
                <w:szCs w:val="18"/>
              </w:rPr>
              <w:t xml:space="preserve"> </w:t>
            </w:r>
            <w:r w:rsidRPr="00381F4F">
              <w:rPr>
                <w:rFonts w:ascii="Arial Narrow" w:hAnsi="Arial Narrow"/>
                <w:sz w:val="18"/>
                <w:szCs w:val="18"/>
              </w:rPr>
              <w:t>žiadateľa</w:t>
            </w:r>
          </w:p>
        </w:tc>
      </w:tr>
      <w:tr w:rsidR="00C0655E" w:rsidRPr="00385B43" w14:paraId="5F0F6FA0" w14:textId="77777777" w:rsidTr="00B51F3B">
        <w:trPr>
          <w:trHeight w:val="330"/>
        </w:trPr>
        <w:tc>
          <w:tcPr>
            <w:tcW w:w="7054" w:type="dxa"/>
            <w:vAlign w:val="center"/>
          </w:tcPr>
          <w:p w14:paraId="669E2F42" w14:textId="64DB885C"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1D6E657E" w:rsidR="00C0655E" w:rsidRPr="00381F4F" w:rsidRDefault="00C0655E" w:rsidP="00C04865">
            <w:pPr>
              <w:pStyle w:val="Odsekzoznamu"/>
              <w:tabs>
                <w:tab w:val="left" w:pos="1338"/>
              </w:tabs>
              <w:autoSpaceDE w:val="0"/>
              <w:autoSpaceDN w:val="0"/>
              <w:ind w:left="1338" w:hanging="1272"/>
              <w:jc w:val="left"/>
              <w:rPr>
                <w:rFonts w:ascii="Arial Narrow" w:hAnsi="Arial Narrow"/>
                <w:sz w:val="18"/>
                <w:szCs w:val="18"/>
              </w:rPr>
            </w:pPr>
            <w:r w:rsidRPr="00381F4F">
              <w:rPr>
                <w:rFonts w:ascii="Arial Narrow" w:hAnsi="Arial Narrow"/>
                <w:sz w:val="18"/>
                <w:szCs w:val="18"/>
              </w:rPr>
              <w:t xml:space="preserve">Príloha č. </w:t>
            </w:r>
            <w:ins w:id="67" w:author="Autor">
              <w:r w:rsidR="00054D42">
                <w:rPr>
                  <w:rFonts w:ascii="Arial Narrow" w:hAnsi="Arial Narrow"/>
                  <w:sz w:val="18"/>
                  <w:szCs w:val="18"/>
                </w:rPr>
                <w:t>5</w:t>
              </w:r>
            </w:ins>
            <w:del w:id="68" w:author="Autor">
              <w:r w:rsidR="00C04865" w:rsidDel="00054D42">
                <w:rPr>
                  <w:rFonts w:ascii="Arial Narrow" w:hAnsi="Arial Narrow"/>
                  <w:sz w:val="18"/>
                  <w:szCs w:val="18"/>
                </w:rPr>
                <w:delText>4</w:delText>
              </w:r>
            </w:del>
            <w:r w:rsidRPr="00381F4F">
              <w:rPr>
                <w:rFonts w:ascii="Arial Narrow" w:hAnsi="Arial Narrow"/>
                <w:sz w:val="18"/>
                <w:szCs w:val="18"/>
              </w:rPr>
              <w:t xml:space="preserve"> ŽoP</w:t>
            </w:r>
            <w:r w:rsidR="00CE155D" w:rsidRPr="00381F4F">
              <w:rPr>
                <w:rFonts w:ascii="Arial Narrow" w:hAnsi="Arial Narrow"/>
                <w:sz w:val="18"/>
                <w:szCs w:val="18"/>
              </w:rPr>
              <w:t>r</w:t>
            </w:r>
            <w:r w:rsidRPr="00381F4F">
              <w:rPr>
                <w:rFonts w:ascii="Arial Narrow" w:hAnsi="Arial Narrow"/>
                <w:sz w:val="18"/>
                <w:szCs w:val="18"/>
              </w:rPr>
              <w:t xml:space="preserve"> – Výpis z registra trestov</w:t>
            </w:r>
            <w:r w:rsidR="00CE155D" w:rsidRPr="00381F4F">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1F4F"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7C9022E8" w:rsidR="00CE155D" w:rsidRPr="00385B43" w:rsidRDefault="00CE155D" w:rsidP="0072418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69" w:author="Autor">
              <w:r w:rsidR="00054D42">
                <w:rPr>
                  <w:rFonts w:ascii="Arial Narrow" w:hAnsi="Arial Narrow"/>
                  <w:sz w:val="18"/>
                  <w:szCs w:val="18"/>
                </w:rPr>
                <w:t>realizáciu projektu</w:t>
              </w:r>
            </w:ins>
            <w:del w:id="70" w:author="Autor">
              <w:r w:rsidRPr="00385B43" w:rsidDel="00054D42">
                <w:rPr>
                  <w:rFonts w:ascii="Arial Narrow" w:hAnsi="Arial Narrow"/>
                  <w:sz w:val="18"/>
                  <w:szCs w:val="18"/>
                </w:rPr>
                <w:delText>práce na projekte</w:delText>
              </w:r>
            </w:del>
            <w:r w:rsidRPr="00385B43">
              <w:rPr>
                <w:rFonts w:ascii="Arial Narrow" w:hAnsi="Arial Narrow"/>
                <w:sz w:val="18"/>
                <w:szCs w:val="18"/>
              </w:rPr>
              <w:t xml:space="preserve"> pred </w:t>
            </w:r>
            <w:r w:rsidR="00325501">
              <w:rPr>
                <w:rFonts w:ascii="Arial Narrow" w:hAnsi="Arial Narrow"/>
                <w:sz w:val="18"/>
                <w:szCs w:val="18"/>
              </w:rPr>
              <w:t>predložením ŽoPr na MAS</w:t>
            </w:r>
          </w:p>
        </w:tc>
        <w:tc>
          <w:tcPr>
            <w:tcW w:w="7405" w:type="dxa"/>
            <w:vAlign w:val="center"/>
          </w:tcPr>
          <w:p w14:paraId="3CF6C482" w14:textId="61FA0007"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F385610" w:rsidR="00CE155D" w:rsidRPr="00381F4F" w:rsidRDefault="00CE155D" w:rsidP="00C0486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ins w:id="71" w:author="Autor">
              <w:r w:rsidR="00054D42">
                <w:rPr>
                  <w:rFonts w:ascii="Arial Narrow" w:hAnsi="Arial Narrow"/>
                  <w:sz w:val="18"/>
                  <w:szCs w:val="18"/>
                </w:rPr>
                <w:t>6</w:t>
              </w:r>
            </w:ins>
            <w:del w:id="72" w:author="Autor">
              <w:r w:rsidR="00C04865" w:rsidDel="00054D42">
                <w:rPr>
                  <w:rFonts w:ascii="Arial Narrow" w:hAnsi="Arial Narrow"/>
                  <w:sz w:val="18"/>
                  <w:szCs w:val="18"/>
                </w:rPr>
                <w:delText>5</w:delText>
              </w:r>
            </w:del>
            <w:r w:rsidR="00C41525" w:rsidRPr="00381F4F">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F4A6A06" w:rsidR="00C41525" w:rsidRPr="00381F4F"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ins w:id="73" w:author="Autor">
              <w:r w:rsidR="00054D42">
                <w:rPr>
                  <w:rFonts w:ascii="Arial Narrow" w:hAnsi="Arial Narrow"/>
                  <w:sz w:val="18"/>
                  <w:szCs w:val="18"/>
                </w:rPr>
                <w:t>6</w:t>
              </w:r>
            </w:ins>
            <w:del w:id="74" w:author="Autor">
              <w:r w:rsidR="00C04865" w:rsidDel="00054D42">
                <w:rPr>
                  <w:rFonts w:ascii="Arial Narrow" w:hAnsi="Arial Narrow"/>
                  <w:sz w:val="18"/>
                  <w:szCs w:val="18"/>
                </w:rPr>
                <w:delText>5</w:delText>
              </w:r>
            </w:del>
            <w:r w:rsidRPr="00381F4F">
              <w:rPr>
                <w:rFonts w:ascii="Arial Narrow" w:hAnsi="Arial Narrow"/>
                <w:sz w:val="18"/>
                <w:szCs w:val="18"/>
              </w:rPr>
              <w:t xml:space="preserve"> ŽoPr - Rozpočet projektu</w:t>
            </w:r>
          </w:p>
          <w:p w14:paraId="3DD7DD4C" w14:textId="04D2233A" w:rsidR="00C41525" w:rsidRPr="00381F4F"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ins w:id="75" w:author="Autor">
              <w:r w:rsidR="00054D42">
                <w:rPr>
                  <w:rFonts w:ascii="Arial Narrow" w:hAnsi="Arial Narrow"/>
                  <w:sz w:val="18"/>
                  <w:szCs w:val="18"/>
                </w:rPr>
                <w:t>7</w:t>
              </w:r>
            </w:ins>
            <w:del w:id="76" w:author="Autor">
              <w:r w:rsidR="001E464A" w:rsidDel="00054D42">
                <w:rPr>
                  <w:rFonts w:ascii="Arial Narrow" w:hAnsi="Arial Narrow"/>
                  <w:sz w:val="18"/>
                  <w:szCs w:val="18"/>
                </w:rPr>
                <w:delText>6</w:delText>
              </w:r>
            </w:del>
            <w:r w:rsidRPr="00381F4F">
              <w:rPr>
                <w:rFonts w:ascii="Arial Narrow" w:hAnsi="Arial Narrow"/>
                <w:sz w:val="18"/>
                <w:szCs w:val="18"/>
              </w:rPr>
              <w:t xml:space="preserve"> ŽoPr - Ukazovatele </w:t>
            </w:r>
            <w:r w:rsidR="009F6095" w:rsidRPr="00381F4F">
              <w:rPr>
                <w:rFonts w:ascii="Arial Narrow" w:hAnsi="Arial Narrow"/>
                <w:sz w:val="18"/>
                <w:szCs w:val="18"/>
              </w:rPr>
              <w:t>hodnotenia finančnej situácie</w:t>
            </w:r>
          </w:p>
          <w:p w14:paraId="3646070A" w14:textId="0C9E20A5" w:rsidR="00CE155D" w:rsidRPr="00381F4F" w:rsidRDefault="00C41525" w:rsidP="004E1B79">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ins w:id="77" w:author="Autor">
              <w:r w:rsidR="00054D42">
                <w:rPr>
                  <w:rFonts w:ascii="Arial Narrow" w:hAnsi="Arial Narrow"/>
                  <w:sz w:val="18"/>
                  <w:szCs w:val="18"/>
                </w:rPr>
                <w:t>8</w:t>
              </w:r>
            </w:ins>
            <w:del w:id="78" w:author="Autor">
              <w:r w:rsidR="001E464A" w:rsidDel="00054D42">
                <w:rPr>
                  <w:rFonts w:ascii="Arial Narrow" w:hAnsi="Arial Narrow"/>
                  <w:sz w:val="18"/>
                  <w:szCs w:val="18"/>
                </w:rPr>
                <w:delText>7</w:delText>
              </w:r>
            </w:del>
            <w:r w:rsidRPr="00381F4F">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1F4F"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Všetky prílohy predložené </w:t>
            </w:r>
            <w:r w:rsidR="006E13CA" w:rsidRPr="00381F4F">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D951617"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1F4F"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1F4F">
              <w:rPr>
                <w:rFonts w:ascii="Arial Narrow" w:hAnsi="Arial Narrow"/>
                <w:sz w:val="18"/>
                <w:szCs w:val="18"/>
              </w:rPr>
              <w:t>Bez osobitnej prílohy</w:t>
            </w:r>
          </w:p>
        </w:tc>
      </w:tr>
      <w:tr w:rsidR="006E13CA" w:rsidRPr="00385B43" w:rsidDel="00BD6E6D" w14:paraId="1D5E0F62" w14:textId="77965E30" w:rsidTr="00B51F3B">
        <w:trPr>
          <w:trHeight w:val="136"/>
          <w:del w:id="79" w:author="Autor"/>
        </w:trPr>
        <w:tc>
          <w:tcPr>
            <w:tcW w:w="7054" w:type="dxa"/>
            <w:vAlign w:val="center"/>
          </w:tcPr>
          <w:p w14:paraId="2574B83F" w14:textId="46C7E602" w:rsidR="006E13CA" w:rsidRPr="00385B43" w:rsidDel="00BD6E6D" w:rsidRDefault="006E13CA" w:rsidP="00762969">
            <w:pPr>
              <w:pStyle w:val="Odsekzoznamu"/>
              <w:numPr>
                <w:ilvl w:val="0"/>
                <w:numId w:val="8"/>
              </w:numPr>
              <w:autoSpaceDE w:val="0"/>
              <w:autoSpaceDN w:val="0"/>
              <w:ind w:left="426"/>
              <w:rPr>
                <w:del w:id="80" w:author="Autor"/>
                <w:rFonts w:ascii="Arial Narrow" w:hAnsi="Arial Narrow"/>
                <w:sz w:val="18"/>
                <w:szCs w:val="18"/>
              </w:rPr>
            </w:pPr>
            <w:del w:id="81" w:author="Autor">
              <w:r w:rsidRPr="00385B43" w:rsidDel="00BD6E6D">
                <w:rPr>
                  <w:rFonts w:ascii="Arial Narrow" w:hAnsi="Arial Narrow"/>
                  <w:sz w:val="18"/>
                  <w:szCs w:val="18"/>
                </w:rPr>
                <w:delText>Vyhlásené VO na hlavn</w:delText>
              </w:r>
              <w:r w:rsidR="002D040C" w:rsidDel="00BD6E6D">
                <w:rPr>
                  <w:rFonts w:ascii="Arial Narrow" w:hAnsi="Arial Narrow"/>
                  <w:sz w:val="18"/>
                  <w:szCs w:val="18"/>
                </w:rPr>
                <w:delText>ú</w:delText>
              </w:r>
              <w:r w:rsidRPr="00385B43" w:rsidDel="00BD6E6D">
                <w:rPr>
                  <w:rFonts w:ascii="Arial Narrow" w:hAnsi="Arial Narrow"/>
                  <w:sz w:val="18"/>
                  <w:szCs w:val="18"/>
                </w:rPr>
                <w:delText xml:space="preserve"> aktivit</w:delText>
              </w:r>
              <w:r w:rsidR="002D040C" w:rsidDel="00BD6E6D">
                <w:rPr>
                  <w:rFonts w:ascii="Arial Narrow" w:hAnsi="Arial Narrow"/>
                  <w:sz w:val="18"/>
                  <w:szCs w:val="18"/>
                </w:rPr>
                <w:delText>u</w:delText>
              </w:r>
              <w:r w:rsidRPr="00385B43" w:rsidDel="00BD6E6D">
                <w:rPr>
                  <w:rFonts w:ascii="Arial Narrow" w:hAnsi="Arial Narrow"/>
                  <w:sz w:val="18"/>
                  <w:szCs w:val="18"/>
                </w:rPr>
                <w:delText xml:space="preserve"> projektu</w:delText>
              </w:r>
            </w:del>
          </w:p>
        </w:tc>
        <w:tc>
          <w:tcPr>
            <w:tcW w:w="7405" w:type="dxa"/>
            <w:vAlign w:val="center"/>
          </w:tcPr>
          <w:p w14:paraId="09CD2055" w14:textId="42169672" w:rsidR="006E13CA" w:rsidRPr="00381F4F" w:rsidDel="00BD6E6D" w:rsidRDefault="006E13CA" w:rsidP="006E13CA">
            <w:pPr>
              <w:pStyle w:val="Odsekzoznamu"/>
              <w:tabs>
                <w:tab w:val="left" w:pos="1593"/>
              </w:tabs>
              <w:autoSpaceDE w:val="0"/>
              <w:autoSpaceDN w:val="0"/>
              <w:ind w:left="1593" w:hanging="1527"/>
              <w:jc w:val="left"/>
              <w:rPr>
                <w:del w:id="82" w:author="Autor"/>
                <w:rFonts w:ascii="Arial Narrow" w:hAnsi="Arial Narrow"/>
                <w:sz w:val="18"/>
                <w:szCs w:val="18"/>
              </w:rPr>
            </w:pPr>
            <w:del w:id="83" w:author="Autor">
              <w:r w:rsidRPr="00381F4F" w:rsidDel="00BD6E6D">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2E715FE9" w:rsidR="006E13CA" w:rsidRPr="00385B43" w:rsidRDefault="006E13CA" w:rsidP="0072418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84" w:author="Autor">
              <w:r w:rsidRPr="00385B43" w:rsidDel="00724180">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vAlign w:val="center"/>
          </w:tcPr>
          <w:p w14:paraId="5B516AF7" w14:textId="295712BD" w:rsidR="006E13CA" w:rsidRPr="00381F4F" w:rsidRDefault="006E13CA" w:rsidP="007959BE">
            <w:pPr>
              <w:pStyle w:val="Odsekzoznamu"/>
              <w:autoSpaceDE w:val="0"/>
              <w:autoSpaceDN w:val="0"/>
              <w:ind w:left="1343" w:hanging="1277"/>
              <w:jc w:val="left"/>
              <w:rPr>
                <w:rFonts w:ascii="Arial Narrow" w:hAnsi="Arial Narrow"/>
                <w:sz w:val="18"/>
                <w:szCs w:val="18"/>
              </w:rPr>
            </w:pPr>
            <w:r w:rsidRPr="00381F4F">
              <w:rPr>
                <w:rFonts w:ascii="Arial Narrow" w:hAnsi="Arial Narrow"/>
                <w:sz w:val="18"/>
                <w:szCs w:val="18"/>
              </w:rPr>
              <w:t xml:space="preserve">Príloha č. </w:t>
            </w:r>
            <w:ins w:id="85" w:author="Autor">
              <w:r w:rsidR="00054D42">
                <w:rPr>
                  <w:rFonts w:ascii="Arial Narrow" w:hAnsi="Arial Narrow"/>
                  <w:sz w:val="18"/>
                  <w:szCs w:val="18"/>
                </w:rPr>
                <w:t>9</w:t>
              </w:r>
            </w:ins>
            <w:del w:id="86" w:author="Autor">
              <w:r w:rsidR="00210E46" w:rsidDel="00054D42">
                <w:rPr>
                  <w:rFonts w:ascii="Arial Narrow" w:hAnsi="Arial Narrow"/>
                  <w:sz w:val="18"/>
                  <w:szCs w:val="18"/>
                </w:rPr>
                <w:delText>8</w:delText>
              </w:r>
            </w:del>
            <w:r w:rsidRPr="00381F4F">
              <w:rPr>
                <w:rFonts w:ascii="Arial Narrow" w:hAnsi="Arial Narrow"/>
                <w:sz w:val="18"/>
                <w:szCs w:val="18"/>
              </w:rPr>
              <w:t xml:space="preserve"> ŽoPr – </w:t>
            </w:r>
            <w:r w:rsidR="00B472F9" w:rsidRPr="00381F4F">
              <w:rPr>
                <w:rFonts w:ascii="Arial Narrow" w:hAnsi="Arial Narrow"/>
                <w:sz w:val="18"/>
                <w:szCs w:val="18"/>
              </w:rPr>
              <w:t>Doklady</w:t>
            </w:r>
            <w:r w:rsidRPr="00381F4F">
              <w:rPr>
                <w:rFonts w:ascii="Arial Narrow" w:hAnsi="Arial Narrow"/>
                <w:sz w:val="18"/>
                <w:szCs w:val="18"/>
              </w:rPr>
              <w:t xml:space="preserve"> od stavebného úradu (len v prípade, ak </w:t>
            </w:r>
            <w:r w:rsidR="006B5BCA" w:rsidRPr="00381F4F">
              <w:rPr>
                <w:rFonts w:ascii="Arial Narrow" w:hAnsi="Arial Narrow"/>
                <w:sz w:val="18"/>
                <w:szCs w:val="18"/>
              </w:rPr>
              <w:t>sú predmetom projektu stavebné práce)</w:t>
            </w:r>
          </w:p>
          <w:p w14:paraId="13CE38B8" w14:textId="0C76AA5D" w:rsidR="000D6331" w:rsidRPr="00381F4F" w:rsidRDefault="000D6331" w:rsidP="00210E46">
            <w:pPr>
              <w:pStyle w:val="Odsekzoznamu"/>
              <w:autoSpaceDE w:val="0"/>
              <w:autoSpaceDN w:val="0"/>
              <w:ind w:left="1485" w:hanging="1419"/>
              <w:jc w:val="left"/>
              <w:rPr>
                <w:rFonts w:ascii="Arial Narrow" w:hAnsi="Arial Narrow"/>
                <w:sz w:val="18"/>
                <w:szCs w:val="18"/>
              </w:rPr>
            </w:pPr>
            <w:r w:rsidRPr="00381F4F">
              <w:rPr>
                <w:rFonts w:ascii="Arial Narrow" w:hAnsi="Arial Narrow"/>
                <w:sz w:val="18"/>
                <w:szCs w:val="18"/>
              </w:rPr>
              <w:t xml:space="preserve">Príloha č. </w:t>
            </w:r>
            <w:ins w:id="87" w:author="Autor">
              <w:r w:rsidR="00054D42">
                <w:rPr>
                  <w:rFonts w:ascii="Arial Narrow" w:hAnsi="Arial Narrow"/>
                  <w:sz w:val="18"/>
                  <w:szCs w:val="18"/>
                </w:rPr>
                <w:t>10</w:t>
              </w:r>
            </w:ins>
            <w:del w:id="88" w:author="Autor">
              <w:r w:rsidR="00210E46" w:rsidDel="00054D42">
                <w:rPr>
                  <w:rFonts w:ascii="Arial Narrow" w:hAnsi="Arial Narrow"/>
                  <w:sz w:val="18"/>
                  <w:szCs w:val="18"/>
                </w:rPr>
                <w:delText>9</w:delText>
              </w:r>
            </w:del>
            <w:r w:rsidRPr="00381F4F">
              <w:rPr>
                <w:rFonts w:ascii="Arial Narrow" w:hAnsi="Arial Narrow"/>
                <w:sz w:val="18"/>
                <w:szCs w:val="18"/>
              </w:rPr>
              <w:t xml:space="preserve"> ŽoPr – </w:t>
            </w:r>
            <w:r w:rsidR="00CD4ABE" w:rsidRPr="00381F4F">
              <w:rPr>
                <w:rFonts w:ascii="Arial Narrow" w:hAnsi="Arial Narrow"/>
                <w:sz w:val="18"/>
                <w:szCs w:val="18"/>
              </w:rPr>
              <w:tab/>
            </w:r>
            <w:r w:rsidRPr="00381F4F">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3F72731F"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210E46">
              <w:rPr>
                <w:rFonts w:ascii="Arial Narrow" w:hAnsi="Arial Narrow"/>
                <w:sz w:val="18"/>
                <w:szCs w:val="18"/>
              </w:rPr>
              <w:t>1</w:t>
            </w:r>
            <w:ins w:id="89" w:author="Autor">
              <w:r w:rsidR="00054D42">
                <w:rPr>
                  <w:rFonts w:ascii="Arial Narrow" w:hAnsi="Arial Narrow"/>
                  <w:sz w:val="18"/>
                  <w:szCs w:val="18"/>
                </w:rPr>
                <w:t>1</w:t>
              </w:r>
            </w:ins>
            <w:del w:id="90" w:author="Autor">
              <w:r w:rsidR="00210E46" w:rsidDel="00054D42">
                <w:rPr>
                  <w:rFonts w:ascii="Arial Narrow" w:hAnsi="Arial Narrow"/>
                  <w:sz w:val="18"/>
                  <w:szCs w:val="18"/>
                </w:rPr>
                <w:delText>0</w:delText>
              </w:r>
            </w:del>
            <w:r w:rsidR="00210E46">
              <w:rPr>
                <w:rFonts w:ascii="Arial Narrow" w:hAnsi="Arial Narrow"/>
                <w:sz w:val="18"/>
                <w:szCs w:val="18"/>
              </w:rPr>
              <w:t xml:space="preserve"> ŽoPr</w:t>
            </w:r>
            <w:r w:rsidRPr="00381F4F">
              <w:rPr>
                <w:rFonts w:ascii="Arial Narrow" w:hAnsi="Arial Narrow"/>
                <w:sz w:val="18"/>
                <w:szCs w:val="18"/>
              </w:rPr>
              <w:t xml:space="preserve">– </w:t>
            </w:r>
            <w:r w:rsidR="00B472F9" w:rsidRPr="00381F4F">
              <w:rPr>
                <w:rFonts w:ascii="Arial Narrow" w:hAnsi="Arial Narrow"/>
                <w:sz w:val="18"/>
                <w:szCs w:val="18"/>
              </w:rPr>
              <w:t>Doklady</w:t>
            </w:r>
            <w:r w:rsidRPr="00381F4F">
              <w:rPr>
                <w:rFonts w:ascii="Arial Narrow" w:hAnsi="Arial Narrow"/>
                <w:sz w:val="18"/>
                <w:szCs w:val="18"/>
              </w:rPr>
              <w:t xml:space="preserve"> preukazujúce vysporiadanie majetkovo-právnych vzťahov </w:t>
            </w:r>
          </w:p>
          <w:p w14:paraId="690F3C8D" w14:textId="147EDC7A" w:rsidR="00CE155D" w:rsidRPr="00381F4F" w:rsidRDefault="006B5BCA" w:rsidP="004E1B79">
            <w:pPr>
              <w:pStyle w:val="Odsekzoznamu"/>
              <w:autoSpaceDE w:val="0"/>
              <w:autoSpaceDN w:val="0"/>
              <w:ind w:left="68"/>
              <w:jc w:val="left"/>
              <w:rPr>
                <w:rFonts w:ascii="Arial Narrow" w:hAnsi="Arial Narrow"/>
                <w:sz w:val="18"/>
                <w:szCs w:val="18"/>
              </w:rPr>
            </w:pPr>
            <w:r w:rsidRPr="00381F4F">
              <w:rPr>
                <w:rFonts w:ascii="Arial Narrow" w:hAnsi="Arial Narrow"/>
                <w:sz w:val="18"/>
                <w:szCs w:val="18"/>
              </w:rPr>
              <w:t xml:space="preserve">V prípade, ak ide o vybudovanie nového stavebného objektu nepredkladá </w:t>
            </w:r>
            <w:r w:rsidR="00385B43" w:rsidRPr="00381F4F">
              <w:rPr>
                <w:rFonts w:ascii="Arial Narrow" w:hAnsi="Arial Narrow"/>
                <w:sz w:val="18"/>
                <w:szCs w:val="18"/>
              </w:rPr>
              <w:t>žiadateľ</w:t>
            </w:r>
            <w:r w:rsidRPr="00381F4F">
              <w:rPr>
                <w:rFonts w:ascii="Arial Narrow" w:hAnsi="Arial Narrow"/>
                <w:sz w:val="18"/>
                <w:szCs w:val="18"/>
              </w:rPr>
              <w:t xml:space="preserve"> žiadnu prílohu a podmienka sa overí podľa dokladu stavebného úradu, ktorý žiadateľ predkladá v rámci podmienky poskytnutia príspevku č.</w:t>
            </w:r>
            <w:r w:rsidR="00E32922" w:rsidRPr="00381F4F">
              <w:rPr>
                <w:rFonts w:ascii="Arial Narrow" w:hAnsi="Arial Narrow"/>
                <w:sz w:val="18"/>
                <w:szCs w:val="18"/>
              </w:rPr>
              <w:t xml:space="preserve"> 1</w:t>
            </w:r>
            <w:ins w:id="91" w:author="Autor">
              <w:r w:rsidR="00CB2313">
                <w:rPr>
                  <w:rFonts w:ascii="Arial Narrow" w:hAnsi="Arial Narrow"/>
                  <w:sz w:val="18"/>
                  <w:szCs w:val="18"/>
                </w:rPr>
                <w:t>3</w:t>
              </w:r>
              <w:del w:id="92" w:author="Autor">
                <w:r w:rsidR="00BD6E6D" w:rsidDel="00CB2313">
                  <w:rPr>
                    <w:rFonts w:ascii="Arial Narrow" w:hAnsi="Arial Narrow"/>
                    <w:sz w:val="18"/>
                    <w:szCs w:val="18"/>
                  </w:rPr>
                  <w:delText>4</w:delText>
                </w:r>
              </w:del>
            </w:ins>
            <w:del w:id="93" w:author="Autor">
              <w:r w:rsidR="00294E76" w:rsidRPr="00381F4F" w:rsidDel="00BD6E6D">
                <w:rPr>
                  <w:rFonts w:ascii="Arial Narrow" w:hAnsi="Arial Narrow"/>
                  <w:sz w:val="18"/>
                  <w:szCs w:val="18"/>
                </w:rPr>
                <w:delText>5</w:delText>
              </w:r>
            </w:del>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24B75517" w:rsidR="006B5BCA" w:rsidRPr="00381F4F"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ins w:id="94" w:author="Autor">
              <w:r w:rsidR="00054D42">
                <w:rPr>
                  <w:rFonts w:ascii="Arial Narrow" w:hAnsi="Arial Narrow"/>
                  <w:sz w:val="18"/>
                  <w:szCs w:val="18"/>
                </w:rPr>
                <w:t>6</w:t>
              </w:r>
            </w:ins>
            <w:del w:id="95" w:author="Autor">
              <w:r w:rsidR="00210E46" w:rsidDel="00054D42">
                <w:rPr>
                  <w:rFonts w:ascii="Arial Narrow" w:hAnsi="Arial Narrow"/>
                  <w:sz w:val="18"/>
                  <w:szCs w:val="18"/>
                </w:rPr>
                <w:delText>5</w:delText>
              </w:r>
            </w:del>
            <w:r w:rsidRPr="00381F4F">
              <w:rPr>
                <w:rFonts w:ascii="Arial Narrow" w:hAnsi="Arial Narrow"/>
                <w:sz w:val="18"/>
                <w:szCs w:val="18"/>
              </w:rPr>
              <w:t xml:space="preserve"> ŽoPr - Rozpočet projektu</w:t>
            </w:r>
          </w:p>
          <w:p w14:paraId="012476D7" w14:textId="6EE4836B" w:rsidR="0036507C" w:rsidRPr="00381F4F" w:rsidRDefault="006B5BCA" w:rsidP="00054D42">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210E46">
              <w:rPr>
                <w:rFonts w:ascii="Arial Narrow" w:hAnsi="Arial Narrow"/>
                <w:sz w:val="18"/>
                <w:szCs w:val="18"/>
              </w:rPr>
              <w:t>1</w:t>
            </w:r>
            <w:del w:id="96" w:author="Autor">
              <w:r w:rsidR="00210E46" w:rsidDel="00054D42">
                <w:rPr>
                  <w:rFonts w:ascii="Arial Narrow" w:hAnsi="Arial Narrow"/>
                  <w:sz w:val="18"/>
                  <w:szCs w:val="18"/>
                </w:rPr>
                <w:delText>1</w:delText>
              </w:r>
            </w:del>
            <w:ins w:id="97" w:author="Autor">
              <w:r w:rsidR="00054D42">
                <w:rPr>
                  <w:rFonts w:ascii="Arial Narrow" w:hAnsi="Arial Narrow"/>
                  <w:sz w:val="18"/>
                  <w:szCs w:val="18"/>
                </w:rPr>
                <w:t>2</w:t>
              </w:r>
            </w:ins>
            <w:r w:rsidRPr="00381F4F">
              <w:rPr>
                <w:rFonts w:ascii="Arial Narrow" w:hAnsi="Arial Narrow"/>
                <w:sz w:val="18"/>
                <w:szCs w:val="18"/>
              </w:rPr>
              <w:t xml:space="preserve"> ŽoPr – </w:t>
            </w:r>
            <w:r w:rsidR="009379B2" w:rsidRPr="00381F4F">
              <w:rPr>
                <w:rFonts w:ascii="Arial Narrow" w:hAnsi="Arial Narrow"/>
                <w:sz w:val="18"/>
                <w:szCs w:val="18"/>
              </w:rPr>
              <w:t>Prehľad minimálnej</w:t>
            </w:r>
            <w:r w:rsidRPr="00381F4F">
              <w:rPr>
                <w:rFonts w:ascii="Arial Narrow" w:hAnsi="Arial Narrow"/>
                <w:sz w:val="18"/>
                <w:szCs w:val="18"/>
              </w:rPr>
              <w:t xml:space="preserve"> pomoci</w:t>
            </w:r>
          </w:p>
        </w:tc>
      </w:tr>
      <w:tr w:rsidR="008A604D" w:rsidRPr="00385B43" w:rsidDel="00054D42" w14:paraId="013C5459" w14:textId="76661FAC" w:rsidTr="00B51F3B">
        <w:trPr>
          <w:trHeight w:val="130"/>
          <w:del w:id="98" w:author="Autor"/>
        </w:trPr>
        <w:tc>
          <w:tcPr>
            <w:tcW w:w="7054" w:type="dxa"/>
            <w:vAlign w:val="center"/>
          </w:tcPr>
          <w:p w14:paraId="10BBDF15" w14:textId="4F9292A9" w:rsidR="008A604D" w:rsidRPr="00385B43" w:rsidDel="00054D42" w:rsidRDefault="008A604D" w:rsidP="00B13A79">
            <w:pPr>
              <w:pStyle w:val="Odsekzoznamu"/>
              <w:numPr>
                <w:ilvl w:val="0"/>
                <w:numId w:val="8"/>
              </w:numPr>
              <w:autoSpaceDE w:val="0"/>
              <w:autoSpaceDN w:val="0"/>
              <w:ind w:left="426"/>
              <w:rPr>
                <w:del w:id="99" w:author="Autor"/>
                <w:rFonts w:ascii="Arial Narrow" w:hAnsi="Arial Narrow"/>
                <w:sz w:val="18"/>
                <w:szCs w:val="18"/>
              </w:rPr>
            </w:pPr>
            <w:del w:id="100" w:author="Autor">
              <w:r w:rsidRPr="00385B43" w:rsidDel="00054D42">
                <w:rPr>
                  <w:rFonts w:ascii="Arial Narrow" w:hAnsi="Arial Narrow"/>
                  <w:sz w:val="18"/>
                  <w:szCs w:val="18"/>
                </w:rPr>
                <w:delText>Časová oprávnenosť realizácie projektu</w:delText>
              </w:r>
            </w:del>
          </w:p>
        </w:tc>
        <w:tc>
          <w:tcPr>
            <w:tcW w:w="7405" w:type="dxa"/>
            <w:vAlign w:val="center"/>
          </w:tcPr>
          <w:p w14:paraId="1269D5D0" w14:textId="4213385D" w:rsidR="008A604D" w:rsidRPr="0049654A" w:rsidDel="00054D42" w:rsidRDefault="008A604D" w:rsidP="008A604D">
            <w:pPr>
              <w:pStyle w:val="Odsekzoznamu"/>
              <w:tabs>
                <w:tab w:val="left" w:pos="1593"/>
              </w:tabs>
              <w:autoSpaceDE w:val="0"/>
              <w:autoSpaceDN w:val="0"/>
              <w:spacing w:after="200" w:line="276" w:lineRule="auto"/>
              <w:ind w:left="1593" w:hanging="1527"/>
              <w:jc w:val="left"/>
              <w:rPr>
                <w:del w:id="101" w:author="Autor"/>
                <w:rFonts w:ascii="Arial Narrow" w:hAnsi="Arial Narrow"/>
                <w:sz w:val="18"/>
              </w:rPr>
            </w:pPr>
            <w:del w:id="102" w:author="Autor">
              <w:r w:rsidRPr="00381F4F" w:rsidDel="00054D42">
                <w:rPr>
                  <w:rFonts w:ascii="Arial Narrow" w:hAnsi="Arial Narrow"/>
                  <w:sz w:val="18"/>
                  <w:szCs w:val="18"/>
                </w:rPr>
                <w:delText>Bez osobitnej prílohy</w:delText>
              </w:r>
            </w:del>
          </w:p>
        </w:tc>
      </w:tr>
      <w:tr w:rsidR="008A604D" w:rsidRPr="00385B43" w:rsidDel="00054D42" w14:paraId="69E446F4" w14:textId="5190BE74" w:rsidTr="00B51F3B">
        <w:trPr>
          <w:trHeight w:val="122"/>
          <w:del w:id="103" w:author="Autor"/>
        </w:trPr>
        <w:tc>
          <w:tcPr>
            <w:tcW w:w="7054" w:type="dxa"/>
            <w:vAlign w:val="center"/>
          </w:tcPr>
          <w:p w14:paraId="7A0E41D1" w14:textId="46DA0C29" w:rsidR="008A604D" w:rsidRPr="00385B43" w:rsidDel="00054D42" w:rsidRDefault="008A604D" w:rsidP="00B13A79">
            <w:pPr>
              <w:pStyle w:val="Odsekzoznamu"/>
              <w:numPr>
                <w:ilvl w:val="0"/>
                <w:numId w:val="8"/>
              </w:numPr>
              <w:autoSpaceDE w:val="0"/>
              <w:autoSpaceDN w:val="0"/>
              <w:ind w:left="426"/>
              <w:rPr>
                <w:del w:id="104" w:author="Autor"/>
                <w:rFonts w:ascii="Arial Narrow" w:hAnsi="Arial Narrow"/>
                <w:sz w:val="18"/>
                <w:szCs w:val="18"/>
              </w:rPr>
            </w:pPr>
            <w:del w:id="105" w:author="Autor">
              <w:r w:rsidRPr="00385B43" w:rsidDel="00054D42">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36115258" w:rsidR="008A604D" w:rsidRPr="00385B43" w:rsidDel="00054D42" w:rsidRDefault="008A604D" w:rsidP="008A604D">
            <w:pPr>
              <w:pStyle w:val="Odsekzoznamu"/>
              <w:tabs>
                <w:tab w:val="left" w:pos="1593"/>
              </w:tabs>
              <w:autoSpaceDE w:val="0"/>
              <w:autoSpaceDN w:val="0"/>
              <w:ind w:left="1593" w:hanging="1527"/>
              <w:jc w:val="left"/>
              <w:rPr>
                <w:del w:id="106" w:author="Autor"/>
                <w:rFonts w:ascii="Arial Narrow" w:hAnsi="Arial Narrow"/>
                <w:sz w:val="18"/>
                <w:szCs w:val="18"/>
              </w:rPr>
            </w:pPr>
            <w:del w:id="107" w:author="Autor">
              <w:r w:rsidRPr="00385B43" w:rsidDel="00054D42">
                <w:rPr>
                  <w:rFonts w:ascii="Arial Narrow" w:hAnsi="Arial Narrow"/>
                  <w:sz w:val="18"/>
                  <w:szCs w:val="18"/>
                </w:rPr>
                <w:delText>Bez osobitnej prílohy</w:delText>
              </w:r>
            </w:del>
          </w:p>
        </w:tc>
      </w:tr>
      <w:tr w:rsidR="00D53FAB" w:rsidRPr="00385B43" w:rsidDel="00054D42" w14:paraId="7352B6AD" w14:textId="080377D4" w:rsidTr="00E504BF">
        <w:trPr>
          <w:trHeight w:val="122"/>
          <w:del w:id="108" w:author="Autor"/>
        </w:trPr>
        <w:tc>
          <w:tcPr>
            <w:tcW w:w="7054" w:type="dxa"/>
            <w:vAlign w:val="center"/>
          </w:tcPr>
          <w:p w14:paraId="6B9808DB" w14:textId="33B4C3F5" w:rsidR="00D53FAB" w:rsidRPr="00CD4ABE" w:rsidDel="00054D42" w:rsidRDefault="00D53FAB" w:rsidP="00E504BF">
            <w:pPr>
              <w:pStyle w:val="Odsekzoznamu"/>
              <w:numPr>
                <w:ilvl w:val="0"/>
                <w:numId w:val="8"/>
              </w:numPr>
              <w:autoSpaceDE w:val="0"/>
              <w:autoSpaceDN w:val="0"/>
              <w:ind w:left="426"/>
              <w:rPr>
                <w:del w:id="109" w:author="Autor"/>
                <w:rFonts w:ascii="Arial Narrow" w:hAnsi="Arial Narrow"/>
                <w:sz w:val="18"/>
                <w:szCs w:val="18"/>
              </w:rPr>
            </w:pPr>
            <w:del w:id="110" w:author="Autor">
              <w:r w:rsidRPr="00CD4ABE" w:rsidDel="00054D42">
                <w:rPr>
                  <w:rFonts w:ascii="Arial Narrow" w:hAnsi="Arial Narrow"/>
                  <w:sz w:val="18"/>
                  <w:szCs w:val="18"/>
                </w:rPr>
                <w:delText>Súlad s požiadavkami v oblasti dopadu projektu na územia sústavy NATURA 2000</w:delText>
              </w:r>
            </w:del>
          </w:p>
        </w:tc>
        <w:tc>
          <w:tcPr>
            <w:tcW w:w="7405" w:type="dxa"/>
            <w:vAlign w:val="center"/>
          </w:tcPr>
          <w:p w14:paraId="429899D7" w14:textId="4DB3DBC8" w:rsidR="00D53FAB" w:rsidDel="00054D42" w:rsidRDefault="00D53FAB" w:rsidP="00210E46">
            <w:pPr>
              <w:pStyle w:val="Odsekzoznamu"/>
              <w:autoSpaceDE w:val="0"/>
              <w:autoSpaceDN w:val="0"/>
              <w:ind w:left="1478" w:hanging="1412"/>
              <w:jc w:val="left"/>
              <w:rPr>
                <w:del w:id="111" w:author="Autor"/>
                <w:rFonts w:ascii="Arial Narrow" w:hAnsi="Arial Narrow"/>
                <w:sz w:val="18"/>
                <w:szCs w:val="18"/>
              </w:rPr>
            </w:pPr>
            <w:del w:id="112" w:author="Autor">
              <w:r w:rsidDel="00054D42">
                <w:rPr>
                  <w:rFonts w:ascii="Arial Narrow" w:hAnsi="Arial Narrow"/>
                  <w:sz w:val="18"/>
                  <w:szCs w:val="18"/>
                </w:rPr>
                <w:delText xml:space="preserve">Príloha č. </w:delText>
              </w:r>
              <w:r w:rsidR="00210E46" w:rsidDel="00054D42">
                <w:rPr>
                  <w:rFonts w:ascii="Arial Narrow" w:hAnsi="Arial Narrow"/>
                  <w:sz w:val="18"/>
                  <w:szCs w:val="18"/>
                </w:rPr>
                <w:delText>12</w:delText>
              </w:r>
              <w:r w:rsidDel="00054D42">
                <w:rPr>
                  <w:rFonts w:ascii="Arial Narrow" w:hAnsi="Arial Narrow"/>
                  <w:sz w:val="18"/>
                  <w:szCs w:val="18"/>
                </w:rPr>
                <w:delText xml:space="preserve"> ŽoPr – </w:delText>
              </w:r>
              <w:r w:rsidRPr="00CD4ABE" w:rsidDel="00054D42">
                <w:rPr>
                  <w:rFonts w:ascii="Arial Narrow" w:hAnsi="Arial Narrow"/>
                  <w:sz w:val="18"/>
                  <w:szCs w:val="18"/>
                </w:rPr>
                <w:tab/>
              </w:r>
              <w:r w:rsidRPr="00AD7E3C" w:rsidDel="00054D42">
                <w:rPr>
                  <w:rFonts w:ascii="Arial Narrow" w:hAnsi="Arial Narrow"/>
                  <w:sz w:val="18"/>
                  <w:szCs w:val="18"/>
                </w:rPr>
                <w:delText>Doklady preukazujúce súlad s požiadavkami v oblasti dopadu projektu na územia sústavy NATURA 2000</w:delText>
              </w:r>
            </w:del>
          </w:p>
        </w:tc>
      </w:tr>
      <w:tr w:rsidR="00CD4ABE" w:rsidRPr="00385B43" w:rsidDel="00054D42" w14:paraId="5106B4F2" w14:textId="5EF15E6D" w:rsidTr="00B51F3B">
        <w:trPr>
          <w:trHeight w:val="122"/>
          <w:del w:id="113" w:author="Autor"/>
        </w:trPr>
        <w:tc>
          <w:tcPr>
            <w:tcW w:w="7054" w:type="dxa"/>
            <w:vAlign w:val="center"/>
          </w:tcPr>
          <w:p w14:paraId="72E9E11F" w14:textId="737A6FDA" w:rsidR="00CD4ABE" w:rsidRPr="00385B43" w:rsidDel="00054D42" w:rsidRDefault="00CD4ABE" w:rsidP="00B13A79">
            <w:pPr>
              <w:pStyle w:val="Odsekzoznamu"/>
              <w:numPr>
                <w:ilvl w:val="0"/>
                <w:numId w:val="8"/>
              </w:numPr>
              <w:autoSpaceDE w:val="0"/>
              <w:autoSpaceDN w:val="0"/>
              <w:ind w:left="426"/>
              <w:rPr>
                <w:del w:id="114" w:author="Autor"/>
                <w:rFonts w:ascii="Arial Narrow" w:hAnsi="Arial Narrow"/>
                <w:sz w:val="18"/>
                <w:szCs w:val="18"/>
              </w:rPr>
            </w:pPr>
            <w:del w:id="115" w:author="Autor">
              <w:r w:rsidRPr="00CD4ABE" w:rsidDel="00054D42">
                <w:rPr>
                  <w:rFonts w:ascii="Arial Narrow" w:hAnsi="Arial Narrow"/>
                  <w:sz w:val="18"/>
                  <w:szCs w:val="18"/>
                </w:rPr>
                <w:delText>Súlad s požiadavkami v oblasti posudzovania vplyvov na životné prostredie</w:delText>
              </w:r>
            </w:del>
          </w:p>
        </w:tc>
        <w:tc>
          <w:tcPr>
            <w:tcW w:w="7405" w:type="dxa"/>
            <w:vAlign w:val="center"/>
          </w:tcPr>
          <w:p w14:paraId="116E56DA" w14:textId="198A0513" w:rsidR="00CD4ABE" w:rsidRPr="00385B43" w:rsidDel="00054D42" w:rsidRDefault="00CD4ABE" w:rsidP="00210E46">
            <w:pPr>
              <w:pStyle w:val="Odsekzoznamu"/>
              <w:autoSpaceDE w:val="0"/>
              <w:autoSpaceDN w:val="0"/>
              <w:ind w:left="1478" w:hanging="1412"/>
              <w:jc w:val="left"/>
              <w:rPr>
                <w:del w:id="116" w:author="Autor"/>
                <w:rFonts w:ascii="Arial Narrow" w:hAnsi="Arial Narrow"/>
                <w:sz w:val="18"/>
                <w:szCs w:val="18"/>
              </w:rPr>
            </w:pPr>
            <w:del w:id="117" w:author="Autor">
              <w:r w:rsidDel="00054D42">
                <w:rPr>
                  <w:rFonts w:ascii="Arial Narrow" w:hAnsi="Arial Narrow"/>
                  <w:sz w:val="18"/>
                  <w:szCs w:val="18"/>
                </w:rPr>
                <w:delText xml:space="preserve">Príloha č. </w:delText>
              </w:r>
              <w:r w:rsidR="00210E46" w:rsidDel="00054D42">
                <w:rPr>
                  <w:rFonts w:ascii="Arial Narrow" w:hAnsi="Arial Narrow"/>
                  <w:sz w:val="18"/>
                  <w:szCs w:val="18"/>
                </w:rPr>
                <w:delText>13</w:delText>
              </w:r>
              <w:r w:rsidDel="00054D42">
                <w:rPr>
                  <w:rFonts w:ascii="Arial Narrow" w:hAnsi="Arial Narrow"/>
                  <w:sz w:val="18"/>
                  <w:szCs w:val="18"/>
                </w:rPr>
                <w:delText xml:space="preserve"> ŽoPr – </w:delText>
              </w:r>
              <w:r w:rsidRPr="00CD4ABE" w:rsidDel="00054D42">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762969">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742C19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E32922">
              <w:rPr>
                <w:rFonts w:ascii="Arial Narrow" w:hAnsi="Arial Narrow" w:cs="Times New Roman"/>
                <w:color w:val="000000"/>
                <w:szCs w:val="24"/>
              </w:rPr>
              <w:t>3</w:t>
            </w:r>
            <w:r w:rsidR="00E32922" w:rsidRPr="00385B43">
              <w:rPr>
                <w:rFonts w:ascii="Arial Narrow" w:hAnsi="Arial Narrow" w:cs="Times New Roman"/>
                <w:color w:val="000000"/>
                <w:szCs w:val="24"/>
              </w:rPr>
              <w:t xml:space="preserve"> </w:t>
            </w:r>
            <w:r w:rsidRPr="00385B43">
              <w:rPr>
                <w:rFonts w:ascii="Arial Narrow" w:hAnsi="Arial Narrow" w:cs="Times New Roman"/>
                <w:color w:val="000000"/>
                <w:szCs w:val="24"/>
              </w:rPr>
              <w:t>rokov od ukončenia realizácie projektu,</w:t>
            </w:r>
            <w:r w:rsidR="0040496B" w:rsidRPr="0052633C">
              <w:rPr>
                <w:rFonts w:ascii="Arial Narrow" w:hAnsi="Arial Narrow" w:cs="Times New Roman"/>
                <w:color w:val="000000"/>
                <w:szCs w:val="24"/>
              </w:rPr>
              <w:t xml:space="preserve"> </w:t>
            </w:r>
          </w:p>
          <w:p w14:paraId="0DF05DF5" w14:textId="38670123" w:rsidR="006A3CC2" w:rsidRPr="00385B43"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w:t>
            </w:r>
            <w:r w:rsidR="006A3CC2" w:rsidRPr="00385B43">
              <w:rPr>
                <w:rFonts w:ascii="Arial Narrow" w:hAnsi="Arial Narrow" w:cs="Times New Roman"/>
                <w:color w:val="000000"/>
                <w:szCs w:val="24"/>
              </w:rPr>
              <w:t xml:space="preserve"> </w:t>
            </w:r>
            <w:del w:id="118" w:author="Autor">
              <w:r w:rsidR="006A3CC2" w:rsidRPr="00385B43" w:rsidDel="00054D42">
                <w:rPr>
                  <w:rFonts w:ascii="Arial Narrow" w:hAnsi="Arial Narrow" w:cs="Times New Roman"/>
                  <w:color w:val="000000"/>
                  <w:szCs w:val="24"/>
                </w:rPr>
                <w:delText>s</w:delText>
              </w:r>
              <w:r w:rsidDel="00054D42">
                <w:rPr>
                  <w:rFonts w:ascii="Arial Narrow" w:hAnsi="Arial Narrow" w:cs="Times New Roman"/>
                  <w:color w:val="000000"/>
                  <w:szCs w:val="24"/>
                </w:rPr>
                <w:delText> </w:delText>
              </w:r>
              <w:r w:rsidR="006A3CC2" w:rsidRPr="00385B43" w:rsidDel="00054D42">
                <w:rPr>
                  <w:rFonts w:ascii="Arial Narrow" w:hAnsi="Arial Narrow" w:cs="Times New Roman"/>
                  <w:color w:val="000000"/>
                  <w:szCs w:val="24"/>
                </w:rPr>
                <w:delText>prácami na projekte</w:delText>
              </w:r>
            </w:del>
            <w:ins w:id="119" w:author="Autor">
              <w:r w:rsidR="00054D42">
                <w:rPr>
                  <w:rFonts w:ascii="Arial Narrow" w:hAnsi="Arial Narrow" w:cs="Times New Roman"/>
                  <w:color w:val="000000"/>
                  <w:szCs w:val="24"/>
                </w:rPr>
                <w:t xml:space="preserve"> realizáciu projektu</w:t>
              </w:r>
            </w:ins>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62458D3F" w:rsidR="006A3CC2" w:rsidRPr="00385B43" w:rsidDel="00054D42" w:rsidRDefault="006A3CC2">
            <w:pPr>
              <w:pStyle w:val="Odsekzoznamu"/>
              <w:numPr>
                <w:ilvl w:val="0"/>
                <w:numId w:val="15"/>
              </w:numPr>
              <w:autoSpaceDE w:val="0"/>
              <w:autoSpaceDN w:val="0"/>
              <w:adjustRightInd w:val="0"/>
              <w:spacing w:before="120" w:after="120" w:line="240" w:lineRule="auto"/>
              <w:ind w:left="426" w:right="111"/>
              <w:rPr>
                <w:del w:id="120" w:author="Autor"/>
                <w:rFonts w:ascii="Arial Narrow" w:hAnsi="Arial Narrow" w:cs="Times New Roman"/>
                <w:color w:val="000000"/>
                <w:szCs w:val="24"/>
              </w:rPr>
            </w:pPr>
            <w:del w:id="121" w:author="Autor">
              <w:r w:rsidRPr="00054D42" w:rsidDel="00054D42">
                <w:rPr>
                  <w:rFonts w:ascii="Arial Narrow" w:hAnsi="Arial Narrow" w:cs="Times New Roman"/>
                  <w:color w:val="000000"/>
                  <w:szCs w:val="24"/>
                </w:rPr>
                <w:delText>ukončím práce na projekte do 9 mesiacov od nadobudnutia účinnosti zmluvy o príspevku,</w:delText>
              </w:r>
            </w:del>
          </w:p>
          <w:p w14:paraId="32618183" w14:textId="2C252CB6" w:rsidR="00A0535A" w:rsidRPr="00054D42" w:rsidRDefault="00A0535A" w:rsidP="00054D4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54D42">
              <w:rPr>
                <w:rFonts w:ascii="Arial Narrow" w:hAnsi="Arial Narrow" w:cs="Times New Roman"/>
                <w:color w:val="000000"/>
                <w:szCs w:val="24"/>
              </w:rPr>
              <w:t>projektová dokumentáci</w:t>
            </w:r>
            <w:r w:rsidR="001F63D9" w:rsidRPr="00054D42">
              <w:rPr>
                <w:rFonts w:ascii="Arial Narrow" w:hAnsi="Arial Narrow" w:cs="Times New Roman"/>
                <w:color w:val="000000"/>
                <w:szCs w:val="24"/>
              </w:rPr>
              <w:t>a</w:t>
            </w:r>
            <w:r w:rsidRPr="00054D42">
              <w:rPr>
                <w:rFonts w:ascii="Arial Narrow" w:hAnsi="Arial Narrow" w:cs="Times New Roman"/>
                <w:color w:val="000000"/>
                <w:szCs w:val="24"/>
              </w:rPr>
              <w:t xml:space="preserve"> je kompletná a je zhodná s projektovou dokumentáciou, ktorá bola </w:t>
            </w:r>
            <w:r w:rsidR="0030117A" w:rsidRPr="00054D42">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sidRPr="00054D42">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4D20E4D1"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38455820" w14:textId="3FBD3CDF"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p>
          <w:p w14:paraId="09F55298" w14:textId="5A95F3AA"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p>
          <w:p w14:paraId="7DAE6515" w14:textId="06835795"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4F9B353D"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6831E20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3352C1FA"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w:t>
            </w:r>
          </w:p>
          <w:p w14:paraId="4D83EE21" w14:textId="0DD1056E" w:rsidR="0041126F" w:rsidRPr="00385B43" w:rsidDel="00054D42" w:rsidRDefault="00F16CD3">
            <w:pPr>
              <w:pStyle w:val="Odsekzoznamu"/>
              <w:numPr>
                <w:ilvl w:val="0"/>
                <w:numId w:val="15"/>
              </w:numPr>
              <w:autoSpaceDE w:val="0"/>
              <w:autoSpaceDN w:val="0"/>
              <w:adjustRightInd w:val="0"/>
              <w:spacing w:before="120" w:after="120" w:line="240" w:lineRule="auto"/>
              <w:ind w:left="426" w:right="111"/>
              <w:rPr>
                <w:del w:id="122" w:author="Autor"/>
                <w:rFonts w:ascii="Arial Narrow" w:hAnsi="Arial Narrow" w:cs="Times New Roman"/>
                <w:color w:val="000000"/>
                <w:szCs w:val="24"/>
              </w:rPr>
            </w:pPr>
            <w:del w:id="123" w:author="Autor">
              <w:r w:rsidRPr="00054D42" w:rsidDel="00054D42">
                <w:rPr>
                  <w:rFonts w:ascii="Arial Narrow" w:hAnsi="Arial Narrow" w:cs="Times New Roman"/>
                  <w:color w:val="000000"/>
                  <w:szCs w:val="24"/>
                </w:rPr>
                <w:delText xml:space="preserve">voči </w:delText>
              </w:r>
              <w:r w:rsidR="0041126F" w:rsidRPr="00054D42" w:rsidDel="00054D42">
                <w:rPr>
                  <w:rFonts w:ascii="Arial Narrow" w:hAnsi="Arial Narrow" w:cs="Times New Roman"/>
                  <w:color w:val="000000"/>
                  <w:szCs w:val="24"/>
                </w:rPr>
                <w:delText xml:space="preserve">mne (nie </w:delText>
              </w:r>
              <w:r w:rsidRPr="00054D42" w:rsidDel="00054D42">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054D42" w:rsidDel="00054D42">
                <w:rPr>
                  <w:rFonts w:ascii="Arial Narrow" w:hAnsi="Arial Narrow" w:cs="Times New Roman"/>
                  <w:color w:val="000000"/>
                  <w:szCs w:val="24"/>
                </w:rPr>
                <w:delText>,</w:delText>
              </w:r>
            </w:del>
          </w:p>
          <w:p w14:paraId="0024363D" w14:textId="615F95AA" w:rsidR="00F35341" w:rsidRPr="00054D42" w:rsidRDefault="00704D30" w:rsidP="00054D4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54D42">
              <w:rPr>
                <w:rFonts w:ascii="Arial Narrow" w:hAnsi="Arial Narrow" w:cs="Times New Roman"/>
                <w:color w:val="000000"/>
                <w:szCs w:val="24"/>
              </w:rPr>
              <w:t>počas obdobia udržateľnosti projektu (tri roky po ukončení realizácie projektu) nedôjde v mojom podniku k zásadnému poklesu zamestnanosti vo vzťahu k podporeným aktivitám projektu,</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7673AD10"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762969">
      <w:headerReference w:type="default" r:id="rId17"/>
      <w:footerReference w:type="default" r:id="rId18"/>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46977" w14:textId="77777777" w:rsidR="00532E0F" w:rsidRDefault="00532E0F" w:rsidP="00297396">
      <w:pPr>
        <w:spacing w:after="0" w:line="240" w:lineRule="auto"/>
      </w:pPr>
      <w:r>
        <w:separator/>
      </w:r>
    </w:p>
  </w:endnote>
  <w:endnote w:type="continuationSeparator" w:id="0">
    <w:p w14:paraId="73FCE265" w14:textId="77777777" w:rsidR="00532E0F" w:rsidRDefault="00532E0F" w:rsidP="00297396">
      <w:pPr>
        <w:spacing w:after="0" w:line="240" w:lineRule="auto"/>
      </w:pPr>
      <w:r>
        <w:continuationSeparator/>
      </w:r>
    </w:p>
  </w:endnote>
  <w:endnote w:type="continuationNotice" w:id="1">
    <w:p w14:paraId="01445CCA" w14:textId="77777777" w:rsidR="00532E0F" w:rsidRDefault="00532E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FB013C" w:rsidRPr="00016F1C" w:rsidRDefault="00FB013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06E5EBE"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C365779" w:rsidR="00FB013C" w:rsidRPr="001A4E70" w:rsidRDefault="00FB013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51344A">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5FBFA6"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0E411FE9" w:rsidR="00FB013C" w:rsidRPr="001A4E70"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B74E69D"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2016A68"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51344A">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893D0E"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1712A5BA" w:rsidR="00FB013C" w:rsidRPr="00B13A79"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4C6331"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5BCBB67"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1344A">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0E0E19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40352A3" w:rsidR="00FB013C" w:rsidRPr="00B13A79"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ADDA4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018A06C"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1344A">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FB013C" w:rsidRPr="00016F1C" w:rsidRDefault="00FB013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8E7AAF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6B91AF4" w:rsidR="00FB013C" w:rsidRPr="00B13A79" w:rsidRDefault="00FB013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1344A">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FB013C" w:rsidRPr="00570367" w:rsidRDefault="00FB013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11415" w14:textId="77777777" w:rsidR="00532E0F" w:rsidRDefault="00532E0F" w:rsidP="00297396">
      <w:pPr>
        <w:spacing w:after="0" w:line="240" w:lineRule="auto"/>
      </w:pPr>
      <w:r>
        <w:separator/>
      </w:r>
    </w:p>
  </w:footnote>
  <w:footnote w:type="continuationSeparator" w:id="0">
    <w:p w14:paraId="4311DEB9" w14:textId="77777777" w:rsidR="00532E0F" w:rsidRDefault="00532E0F" w:rsidP="00297396">
      <w:pPr>
        <w:spacing w:after="0" w:line="240" w:lineRule="auto"/>
      </w:pPr>
      <w:r>
        <w:continuationSeparator/>
      </w:r>
    </w:p>
  </w:footnote>
  <w:footnote w:type="continuationNotice" w:id="1">
    <w:p w14:paraId="77EAB14A" w14:textId="77777777" w:rsidR="00532E0F" w:rsidRDefault="00532E0F">
      <w:pPr>
        <w:spacing w:after="0" w:line="240" w:lineRule="auto"/>
      </w:pPr>
    </w:p>
  </w:footnote>
  <w:footnote w:id="2">
    <w:p w14:paraId="205457CD" w14:textId="71527B4C" w:rsidR="00FB013C" w:rsidRDefault="00FB013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3DD71CF0" w:rsidR="00FB013C" w:rsidRDefault="00FB013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FB013C" w:rsidRPr="00627EA3" w:rsidRDefault="00FB013C"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30C46A95" w:rsidR="00FB013C" w:rsidRPr="001F013A" w:rsidRDefault="00FB013C"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2" name="Obrázok 2"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683E9A7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49AC6A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FB013C" w:rsidRDefault="00FB013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FB013C" w:rsidRDefault="00FB013C"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FB013C" w:rsidRDefault="00FB013C"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4892"/>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27BA"/>
    <w:rsid w:val="00053993"/>
    <w:rsid w:val="00054CDE"/>
    <w:rsid w:val="00054D42"/>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449E"/>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195A"/>
    <w:rsid w:val="000F2DA9"/>
    <w:rsid w:val="000F3160"/>
    <w:rsid w:val="000F396A"/>
    <w:rsid w:val="000F3A18"/>
    <w:rsid w:val="000F463F"/>
    <w:rsid w:val="000F5F56"/>
    <w:rsid w:val="000F644E"/>
    <w:rsid w:val="001005F5"/>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6149"/>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41C"/>
    <w:rsid w:val="001A4E70"/>
    <w:rsid w:val="001A69BA"/>
    <w:rsid w:val="001A7188"/>
    <w:rsid w:val="001B0626"/>
    <w:rsid w:val="001B14FC"/>
    <w:rsid w:val="001B15BC"/>
    <w:rsid w:val="001B1726"/>
    <w:rsid w:val="001B1E99"/>
    <w:rsid w:val="001B2816"/>
    <w:rsid w:val="001B62D3"/>
    <w:rsid w:val="001C03CB"/>
    <w:rsid w:val="001C17E0"/>
    <w:rsid w:val="001C2AB6"/>
    <w:rsid w:val="001C3A8B"/>
    <w:rsid w:val="001C3BAC"/>
    <w:rsid w:val="001C4CA9"/>
    <w:rsid w:val="001C645B"/>
    <w:rsid w:val="001D4A9B"/>
    <w:rsid w:val="001D7A67"/>
    <w:rsid w:val="001E2C9A"/>
    <w:rsid w:val="001E464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46"/>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BC1"/>
    <w:rsid w:val="00234273"/>
    <w:rsid w:val="002345E5"/>
    <w:rsid w:val="00240C5A"/>
    <w:rsid w:val="002420E7"/>
    <w:rsid w:val="00242559"/>
    <w:rsid w:val="00242EA3"/>
    <w:rsid w:val="002442EE"/>
    <w:rsid w:val="00246131"/>
    <w:rsid w:val="00247132"/>
    <w:rsid w:val="00247264"/>
    <w:rsid w:val="0025567F"/>
    <w:rsid w:val="00256195"/>
    <w:rsid w:val="002600FC"/>
    <w:rsid w:val="00270F13"/>
    <w:rsid w:val="00271FC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4E76"/>
    <w:rsid w:val="00296542"/>
    <w:rsid w:val="00297396"/>
    <w:rsid w:val="002A2C7F"/>
    <w:rsid w:val="002A3E09"/>
    <w:rsid w:val="002A4852"/>
    <w:rsid w:val="002A6EF9"/>
    <w:rsid w:val="002A7199"/>
    <w:rsid w:val="002B1ECB"/>
    <w:rsid w:val="002B6FB3"/>
    <w:rsid w:val="002B7C3E"/>
    <w:rsid w:val="002C023A"/>
    <w:rsid w:val="002C1709"/>
    <w:rsid w:val="002C19A7"/>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E7FB0"/>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501"/>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0DC9"/>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1F4F"/>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129A"/>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075F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02CA"/>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9654A"/>
    <w:rsid w:val="004A0BD5"/>
    <w:rsid w:val="004A0EA2"/>
    <w:rsid w:val="004A18B5"/>
    <w:rsid w:val="004A4D69"/>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1B79"/>
    <w:rsid w:val="004E46B3"/>
    <w:rsid w:val="004E5387"/>
    <w:rsid w:val="004E60E8"/>
    <w:rsid w:val="00500FB7"/>
    <w:rsid w:val="00502FF7"/>
    <w:rsid w:val="0050379E"/>
    <w:rsid w:val="00504D90"/>
    <w:rsid w:val="00505404"/>
    <w:rsid w:val="00505686"/>
    <w:rsid w:val="005059AE"/>
    <w:rsid w:val="0050663E"/>
    <w:rsid w:val="00510642"/>
    <w:rsid w:val="00511C3C"/>
    <w:rsid w:val="00511C65"/>
    <w:rsid w:val="0051337A"/>
    <w:rsid w:val="0051344A"/>
    <w:rsid w:val="00516A8C"/>
    <w:rsid w:val="00517135"/>
    <w:rsid w:val="005173BA"/>
    <w:rsid w:val="005206F0"/>
    <w:rsid w:val="00520771"/>
    <w:rsid w:val="0052269D"/>
    <w:rsid w:val="00523125"/>
    <w:rsid w:val="00525D0F"/>
    <w:rsid w:val="00525E76"/>
    <w:rsid w:val="0052633C"/>
    <w:rsid w:val="00527A99"/>
    <w:rsid w:val="00527E54"/>
    <w:rsid w:val="00532E0F"/>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78"/>
    <w:rsid w:val="005B3DFE"/>
    <w:rsid w:val="005B4155"/>
    <w:rsid w:val="005B491E"/>
    <w:rsid w:val="005B517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589A"/>
    <w:rsid w:val="006160FC"/>
    <w:rsid w:val="00616F2A"/>
    <w:rsid w:val="00617B6A"/>
    <w:rsid w:val="00620D44"/>
    <w:rsid w:val="006216FC"/>
    <w:rsid w:val="00622C4C"/>
    <w:rsid w:val="006232B5"/>
    <w:rsid w:val="006236C8"/>
    <w:rsid w:val="00623F5E"/>
    <w:rsid w:val="006263F2"/>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2A08"/>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4180"/>
    <w:rsid w:val="00726AF5"/>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969"/>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A5E"/>
    <w:rsid w:val="007C2E4A"/>
    <w:rsid w:val="007C4635"/>
    <w:rsid w:val="007C5482"/>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3E34"/>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672BE"/>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4D22"/>
    <w:rsid w:val="008F55F1"/>
    <w:rsid w:val="008F6BDB"/>
    <w:rsid w:val="00900594"/>
    <w:rsid w:val="00901242"/>
    <w:rsid w:val="00901AC1"/>
    <w:rsid w:val="00901EE6"/>
    <w:rsid w:val="009046E5"/>
    <w:rsid w:val="009046EC"/>
    <w:rsid w:val="00905D2E"/>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D72FE"/>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4F0"/>
    <w:rsid w:val="00A16895"/>
    <w:rsid w:val="00A17492"/>
    <w:rsid w:val="00A209BB"/>
    <w:rsid w:val="00A21AAF"/>
    <w:rsid w:val="00A21F40"/>
    <w:rsid w:val="00A23BE3"/>
    <w:rsid w:val="00A24118"/>
    <w:rsid w:val="00A24B04"/>
    <w:rsid w:val="00A2524C"/>
    <w:rsid w:val="00A254E3"/>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3A5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2EA"/>
    <w:rsid w:val="00AC6D7E"/>
    <w:rsid w:val="00AD29DC"/>
    <w:rsid w:val="00AD6897"/>
    <w:rsid w:val="00AD73D9"/>
    <w:rsid w:val="00AD7E3C"/>
    <w:rsid w:val="00AE0F2C"/>
    <w:rsid w:val="00AE353F"/>
    <w:rsid w:val="00AE52C8"/>
    <w:rsid w:val="00AF258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02F6"/>
    <w:rsid w:val="00B51F3B"/>
    <w:rsid w:val="00B52C02"/>
    <w:rsid w:val="00B53856"/>
    <w:rsid w:val="00B5611B"/>
    <w:rsid w:val="00B56863"/>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042F"/>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6E6D"/>
    <w:rsid w:val="00BD7694"/>
    <w:rsid w:val="00BE0015"/>
    <w:rsid w:val="00BE1A3F"/>
    <w:rsid w:val="00BE25D4"/>
    <w:rsid w:val="00BF17F2"/>
    <w:rsid w:val="00BF2213"/>
    <w:rsid w:val="00BF41C1"/>
    <w:rsid w:val="00BF70D4"/>
    <w:rsid w:val="00C0311B"/>
    <w:rsid w:val="00C04865"/>
    <w:rsid w:val="00C052FF"/>
    <w:rsid w:val="00C05727"/>
    <w:rsid w:val="00C0655E"/>
    <w:rsid w:val="00C10E17"/>
    <w:rsid w:val="00C11A6E"/>
    <w:rsid w:val="00C1257F"/>
    <w:rsid w:val="00C16B27"/>
    <w:rsid w:val="00C20286"/>
    <w:rsid w:val="00C213B4"/>
    <w:rsid w:val="00C22BFD"/>
    <w:rsid w:val="00C2333E"/>
    <w:rsid w:val="00C2466E"/>
    <w:rsid w:val="00C2697A"/>
    <w:rsid w:val="00C27737"/>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65C96"/>
    <w:rsid w:val="00C65E77"/>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401E"/>
    <w:rsid w:val="00C97EF6"/>
    <w:rsid w:val="00CA0C4D"/>
    <w:rsid w:val="00CA1801"/>
    <w:rsid w:val="00CA1E50"/>
    <w:rsid w:val="00CA42EB"/>
    <w:rsid w:val="00CA529B"/>
    <w:rsid w:val="00CA6C90"/>
    <w:rsid w:val="00CA73A0"/>
    <w:rsid w:val="00CA7CB5"/>
    <w:rsid w:val="00CB0CC4"/>
    <w:rsid w:val="00CB1078"/>
    <w:rsid w:val="00CB1F69"/>
    <w:rsid w:val="00CB2313"/>
    <w:rsid w:val="00CB2333"/>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3940"/>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2B"/>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1D28"/>
    <w:rsid w:val="00DD5272"/>
    <w:rsid w:val="00DD6852"/>
    <w:rsid w:val="00DE0E90"/>
    <w:rsid w:val="00DE1611"/>
    <w:rsid w:val="00DE275B"/>
    <w:rsid w:val="00DE2E69"/>
    <w:rsid w:val="00DE377F"/>
    <w:rsid w:val="00DE4855"/>
    <w:rsid w:val="00DE54AC"/>
    <w:rsid w:val="00DF03BD"/>
    <w:rsid w:val="00DF230A"/>
    <w:rsid w:val="00DF42CB"/>
    <w:rsid w:val="00DF4689"/>
    <w:rsid w:val="00E00FDB"/>
    <w:rsid w:val="00E020C7"/>
    <w:rsid w:val="00E03815"/>
    <w:rsid w:val="00E04D19"/>
    <w:rsid w:val="00E0609C"/>
    <w:rsid w:val="00E06F4A"/>
    <w:rsid w:val="00E101A2"/>
    <w:rsid w:val="00E108FE"/>
    <w:rsid w:val="00E10DC6"/>
    <w:rsid w:val="00E1377D"/>
    <w:rsid w:val="00E138F0"/>
    <w:rsid w:val="00E17B5C"/>
    <w:rsid w:val="00E20FF1"/>
    <w:rsid w:val="00E26CBA"/>
    <w:rsid w:val="00E26D11"/>
    <w:rsid w:val="00E270F7"/>
    <w:rsid w:val="00E328C0"/>
    <w:rsid w:val="00E32922"/>
    <w:rsid w:val="00E32A26"/>
    <w:rsid w:val="00E34D6F"/>
    <w:rsid w:val="00E367A1"/>
    <w:rsid w:val="00E36855"/>
    <w:rsid w:val="00E3763E"/>
    <w:rsid w:val="00E40A71"/>
    <w:rsid w:val="00E40DB6"/>
    <w:rsid w:val="00E4191E"/>
    <w:rsid w:val="00E41F5B"/>
    <w:rsid w:val="00E4250F"/>
    <w:rsid w:val="00E43825"/>
    <w:rsid w:val="00E43ED7"/>
    <w:rsid w:val="00E44DAD"/>
    <w:rsid w:val="00E47A50"/>
    <w:rsid w:val="00E5010C"/>
    <w:rsid w:val="00E504BF"/>
    <w:rsid w:val="00E516FE"/>
    <w:rsid w:val="00E52BA3"/>
    <w:rsid w:val="00E548EA"/>
    <w:rsid w:val="00E57107"/>
    <w:rsid w:val="00E60107"/>
    <w:rsid w:val="00E611A5"/>
    <w:rsid w:val="00E62185"/>
    <w:rsid w:val="00E644CD"/>
    <w:rsid w:val="00E64D12"/>
    <w:rsid w:val="00E6764B"/>
    <w:rsid w:val="00E67D6E"/>
    <w:rsid w:val="00E70BF1"/>
    <w:rsid w:val="00E71849"/>
    <w:rsid w:val="00E71968"/>
    <w:rsid w:val="00E71B09"/>
    <w:rsid w:val="00E73EDD"/>
    <w:rsid w:val="00E757AE"/>
    <w:rsid w:val="00E75EE5"/>
    <w:rsid w:val="00E75FEE"/>
    <w:rsid w:val="00E7658C"/>
    <w:rsid w:val="00E76A02"/>
    <w:rsid w:val="00E811F0"/>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EF7DEC"/>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3654"/>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13C"/>
    <w:rsid w:val="00FB02A8"/>
    <w:rsid w:val="00FB05BA"/>
    <w:rsid w:val="00FB24DF"/>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E766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5.xm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3F1A61F49689457EB4FDA47EB65B0983"/>
        <w:category>
          <w:name w:val="Všeobecné"/>
          <w:gallery w:val="placeholder"/>
        </w:category>
        <w:types>
          <w:type w:val="bbPlcHdr"/>
        </w:types>
        <w:behaviors>
          <w:behavior w:val="content"/>
        </w:behaviors>
        <w:guid w:val="{D65E3070-91F7-4A1E-9C65-578CECAD85B5}"/>
      </w:docPartPr>
      <w:docPartBody>
        <w:p w:rsidR="001F155A" w:rsidRDefault="001F155A" w:rsidP="001F155A">
          <w:pPr>
            <w:pStyle w:val="3F1A61F49689457EB4FDA47EB65B0983"/>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229A9"/>
    <w:rsid w:val="00050D95"/>
    <w:rsid w:val="0008059F"/>
    <w:rsid w:val="000862D5"/>
    <w:rsid w:val="00147404"/>
    <w:rsid w:val="00184090"/>
    <w:rsid w:val="001F155A"/>
    <w:rsid w:val="002645E2"/>
    <w:rsid w:val="0031009D"/>
    <w:rsid w:val="00370346"/>
    <w:rsid w:val="003B20BC"/>
    <w:rsid w:val="00417961"/>
    <w:rsid w:val="00421522"/>
    <w:rsid w:val="0046276E"/>
    <w:rsid w:val="0050057B"/>
    <w:rsid w:val="00503470"/>
    <w:rsid w:val="00505BAC"/>
    <w:rsid w:val="00514765"/>
    <w:rsid w:val="00517339"/>
    <w:rsid w:val="005A698A"/>
    <w:rsid w:val="005B34EE"/>
    <w:rsid w:val="006845DE"/>
    <w:rsid w:val="006A20DE"/>
    <w:rsid w:val="007B0225"/>
    <w:rsid w:val="007C317D"/>
    <w:rsid w:val="00803F6C"/>
    <w:rsid w:val="008A5F9C"/>
    <w:rsid w:val="008F0B6E"/>
    <w:rsid w:val="00966EEE"/>
    <w:rsid w:val="00976238"/>
    <w:rsid w:val="009B4DB2"/>
    <w:rsid w:val="009C3CCC"/>
    <w:rsid w:val="00A118B3"/>
    <w:rsid w:val="00A15D86"/>
    <w:rsid w:val="00A27D97"/>
    <w:rsid w:val="00BE51E0"/>
    <w:rsid w:val="00C63E21"/>
    <w:rsid w:val="00D659EE"/>
    <w:rsid w:val="00DD4FD1"/>
    <w:rsid w:val="00E426B2"/>
    <w:rsid w:val="00EB5854"/>
    <w:rsid w:val="00F23F7A"/>
    <w:rsid w:val="00F44169"/>
    <w:rsid w:val="00F70B43"/>
    <w:rsid w:val="00FC59E5"/>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1F155A"/>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47441BA640694EBDB3D515E7A187468D">
    <w:name w:val="47441BA640694EBDB3D515E7A187468D"/>
    <w:pPr>
      <w:spacing w:after="200" w:line="276" w:lineRule="auto"/>
    </w:pPr>
  </w:style>
  <w:style w:type="paragraph" w:customStyle="1" w:styleId="3F1A61F49689457EB4FDA47EB65B0983">
    <w:name w:val="3F1A61F49689457EB4FDA47EB65B0983"/>
    <w:rsid w:val="001F155A"/>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1F155A"/>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47441BA640694EBDB3D515E7A187468D">
    <w:name w:val="47441BA640694EBDB3D515E7A187468D"/>
    <w:pPr>
      <w:spacing w:after="200" w:line="276" w:lineRule="auto"/>
    </w:pPr>
  </w:style>
  <w:style w:type="paragraph" w:customStyle="1" w:styleId="3F1A61F49689457EB4FDA47EB65B0983">
    <w:name w:val="3F1A61F49689457EB4FDA47EB65B0983"/>
    <w:rsid w:val="001F155A"/>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7C642-7E4A-4C33-A0C1-643FC7B7951C}">
  <ds:schemaRefs>
    <ds:schemaRef ds:uri="http://schemas.openxmlformats.org/officeDocument/2006/bibliography"/>
  </ds:schemaRefs>
</ds:datastoreItem>
</file>

<file path=customXml/itemProps2.xml><?xml version="1.0" encoding="utf-8"?>
<ds:datastoreItem xmlns:ds="http://schemas.openxmlformats.org/officeDocument/2006/customXml" ds:itemID="{2B6BCB55-12E7-4FE9-86F9-9D72BF9DE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4125</Words>
  <Characters>23518</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2019-10-13T23:08:00Z</dcterms:created>
  <dcterms:modified xsi:type="dcterms:W3CDTF">2022-08-24T10:41:00Z</dcterms:modified>
</cp:coreProperties>
</file>