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CF4B5F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CF4B5F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CF4B5F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CF4B5F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CF4B5F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CF4B5F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4B6F78" w:rsidP="00CF4B5F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119C7585" w:rsidR="00AD4FD2" w:rsidRPr="00A42D69" w:rsidRDefault="00547EFD" w:rsidP="00CF4B5F">
            <w:pPr>
              <w:spacing w:before="120" w:after="120"/>
            </w:pPr>
            <w:r>
              <w:t xml:space="preserve">Miestna akčná skupina </w:t>
            </w:r>
            <w:r w:rsidR="00AD161C">
              <w:t>Bodva</w:t>
            </w:r>
          </w:p>
        </w:tc>
      </w:tr>
      <w:tr w:rsidR="00AD4FD2" w:rsidRPr="00A42D69" w14:paraId="5F2CF32D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08F5754D" w:rsidR="00AD4FD2" w:rsidRPr="00C63419" w:rsidRDefault="00AD4FD2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7FCD7485" w:rsidR="00AD4FD2" w:rsidRPr="00A42D69" w:rsidRDefault="004B6F78" w:rsidP="00CF4B5F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594B6B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A60627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A60627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594B6B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A60627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A60627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A60627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0151B6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57C3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0151B6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A50292" w:rsidRDefault="00C007C8" w:rsidP="00AF2FE2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0151B6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57C37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0151B6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0151B6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57C37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A50292" w:rsidRDefault="00C007C8" w:rsidP="00AF2FE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0151B6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0151B6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57C37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A50292" w:rsidRDefault="00CC0852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A50292" w:rsidRDefault="00CC0852" w:rsidP="00AF2FE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 území.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A50292" w:rsidRDefault="00CC0852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0151B6" w14:paraId="45EF9B2C" w14:textId="77777777" w:rsidTr="00AF2FE2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A50292" w:rsidRDefault="00CC0852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0151B6" w14:paraId="4B2CF63C" w14:textId="77777777" w:rsidTr="00AF2FE2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86A2" w14:textId="7F30CB33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5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B4F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3A55" w14:textId="0E3F2565" w:rsidR="00C007C8" w:rsidRPr="00A50292" w:rsidRDefault="00C007C8" w:rsidP="00AF2FE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</w:t>
            </w:r>
            <w:r w:rsidR="00986F29">
              <w:rPr>
                <w:rFonts w:asciiTheme="minorHAnsi" w:eastAsia="Times New Roman" w:hAnsiTheme="minorHAnsi" w:cstheme="minorHAnsi"/>
                <w:lang w:eastAsia="sk-SK"/>
              </w:rPr>
              <w:t>m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A26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F76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1E86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0151B6" w14:paraId="5B409EB6" w14:textId="77777777" w:rsidTr="00AF2FE2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49C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D1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572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E65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FC0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9EBE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0151B6" w14:paraId="4E6CCC5F" w14:textId="77777777" w:rsidTr="00AF2FE2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95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7F8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2926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8A58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2F4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AFED" w14:textId="7EB68FD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986F29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r w:rsidR="00986F29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a viac obcí na území MAS.</w:t>
            </w:r>
          </w:p>
        </w:tc>
      </w:tr>
      <w:tr w:rsidR="00C007C8" w:rsidRPr="000151B6" w14:paraId="39585E9F" w14:textId="77777777" w:rsidTr="00AF2FE2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37F9" w14:textId="5B17A421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986F2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0EAC" w14:textId="69CF34AB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AF2FE2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8D57" w14:textId="28D93B3D" w:rsidR="00C007C8" w:rsidRPr="00A50292" w:rsidRDefault="00C007C8" w:rsidP="00AF2FE2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Posudzuje sa na základe preukázanej garancie </w:t>
            </w:r>
            <w:r w:rsidR="009D7E9F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0690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B8D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444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0A60A5CE" w14:textId="77777777" w:rsidTr="00AF2FE2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BE0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B1D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424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733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BB27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AD8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A50292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0151B6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7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FF8B91B" w14:textId="77777777" w:rsidR="00986F29" w:rsidRPr="00A50292" w:rsidRDefault="00986F29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80C2166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42015616" w:rsidR="00C007C8" w:rsidRPr="00A50292" w:rsidRDefault="009D7E9F" w:rsidP="00AF2FE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jej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realizáciou sa dosiahnu plánované ciele projektu.</w:t>
            </w:r>
          </w:p>
        </w:tc>
      </w:tr>
      <w:tr w:rsidR="00C007C8" w:rsidRPr="000151B6" w14:paraId="09D2441C" w14:textId="77777777" w:rsidTr="00AF2FE2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030C7510" w:rsidR="00C007C8" w:rsidRPr="00A50292" w:rsidRDefault="009D7E9F" w:rsidP="00AF2FE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i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u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, ktor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pre jeho realizáciu. Zistené nedostatky sú závažného charakteru.</w:t>
            </w:r>
          </w:p>
        </w:tc>
      </w:tr>
      <w:tr w:rsidR="00C007C8" w:rsidRPr="000151B6" w14:paraId="16904609" w14:textId="77777777" w:rsidTr="00AF2FE2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AA21" w14:textId="691CF0B1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8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AA8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BE27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A50292" w:rsidRDefault="000C3DE4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A50292" w:rsidRDefault="00C007C8" w:rsidP="00AF2FE2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F15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A365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F2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1A3E0F9F" w14:textId="77777777" w:rsidTr="00AF2FE2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87B5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0C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7EED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0C6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878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12A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0151B6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9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A50292" w:rsidRDefault="00C007C8" w:rsidP="00AF2FE2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A50292" w:rsidRDefault="00C007C8" w:rsidP="00AF2FE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0151B6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37B6C0C2" w:rsidR="00B64CBF" w:rsidRPr="00875313" w:rsidRDefault="00C007C8" w:rsidP="00875313">
            <w:pPr>
              <w:spacing w:before="60" w:after="6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0151B6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0151B6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10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0870F1CB" w14:textId="77777777" w:rsidR="00986F29" w:rsidRPr="00A50292" w:rsidRDefault="00986F29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3C1CF2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A50292" w:rsidRDefault="00C007C8" w:rsidP="00AF2FE2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A50292" w:rsidRDefault="00C007C8" w:rsidP="00AF2FE2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0151B6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A50292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0151B6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11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DAB2A8" w14:textId="77777777" w:rsidR="009D7E9F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navrhnuté výdavky projektu spĺňajú podmienku hospodárnosti a efektívnosti, t.j. či zodpovedajú obvyklým cenám v danom mieste a čase.</w:t>
            </w:r>
          </w:p>
          <w:p w14:paraId="04C7E16B" w14:textId="73A95321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031F8BC9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A50292" w:rsidRDefault="00C007C8" w:rsidP="00AF2FE2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V prípade identifikácie výdavkov, ktoré nespĺňajú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0151B6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A50292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986F29">
              <w:rPr>
                <w:rFonts w:asciiTheme="minorHAnsi" w:hAnsiTheme="minorHAnsi" w:cstheme="minorHAnsi"/>
              </w:rPr>
              <w:t>2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6B81B73A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Posudzuje sa finančná situácia/stabilita </w:t>
            </w:r>
            <w:r w:rsidR="009D7E9F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, a to podľa vypočítaných hodnôt ukazovateľov vychádzajúc z účtovnej závierky </w:t>
            </w:r>
            <w:r w:rsidR="009D7E9F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  <w:p w14:paraId="419E48AB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59FDC7B1" w14:textId="77777777" w:rsidR="009D7E9F" w:rsidRPr="00A50292" w:rsidRDefault="009D7E9F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5705A5" w14:textId="77777777" w:rsidR="00C007C8" w:rsidRPr="00A50292" w:rsidRDefault="00C007C8" w:rsidP="00AF2FE2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46CCCC82" w:rsidR="00C007C8" w:rsidRPr="00A50292" w:rsidRDefault="0072145A" w:rsidP="0072145A">
            <w:pPr>
              <w:jc w:val="center"/>
              <w:rPr>
                <w:rFonts w:asciiTheme="minorHAnsi" w:hAnsiTheme="minorHAnsi" w:cstheme="minorHAnsi"/>
              </w:rPr>
            </w:pPr>
            <w:ins w:id="1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1 bod</w:t>
              </w:r>
            </w:ins>
            <w:del w:id="2" w:author="Autor">
              <w:r w:rsidR="00C007C8" w:rsidRPr="00A50292" w:rsidDel="0072145A">
                <w:rPr>
                  <w:rFonts w:asciiTheme="minorHAnsi" w:eastAsia="Times New Roman" w:hAnsiTheme="minorHAnsi" w:cstheme="minorHAnsi"/>
                  <w:lang w:eastAsia="sk-SK"/>
                </w:rPr>
                <w:delText>0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A50292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571CF2F8" w:rsidR="00C007C8" w:rsidRPr="00A50292" w:rsidRDefault="0072145A" w:rsidP="0072145A">
            <w:pPr>
              <w:jc w:val="center"/>
              <w:rPr>
                <w:rFonts w:asciiTheme="minorHAnsi" w:hAnsiTheme="minorHAnsi" w:cstheme="minorHAnsi"/>
              </w:rPr>
            </w:pPr>
            <w:ins w:id="3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2 body</w:t>
              </w:r>
            </w:ins>
            <w:del w:id="4" w:author="Autor">
              <w:r w:rsidR="00C007C8" w:rsidRPr="00A50292" w:rsidDel="0072145A">
                <w:rPr>
                  <w:rFonts w:asciiTheme="minorHAnsi" w:eastAsia="Times New Roman" w:hAnsiTheme="minorHAnsi" w:cstheme="minorHAnsi"/>
                  <w:lang w:eastAsia="sk-SK"/>
                </w:rPr>
                <w:delText>4 body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A50292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2C6CAB38" w:rsidR="00C007C8" w:rsidRPr="00A50292" w:rsidRDefault="0072145A" w:rsidP="0072145A">
            <w:pPr>
              <w:jc w:val="center"/>
              <w:rPr>
                <w:rFonts w:asciiTheme="minorHAnsi" w:hAnsiTheme="minorHAnsi" w:cstheme="minorHAnsi"/>
              </w:rPr>
            </w:pPr>
            <w:ins w:id="5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3 body</w:t>
              </w:r>
            </w:ins>
            <w:del w:id="6" w:author="Autor">
              <w:r w:rsidR="00C007C8" w:rsidRPr="00A50292" w:rsidDel="0072145A">
                <w:rPr>
                  <w:rFonts w:asciiTheme="minorHAnsi" w:eastAsia="Times New Roman" w:hAnsiTheme="minorHAnsi" w:cstheme="minorHAnsi"/>
                  <w:lang w:eastAsia="sk-SK"/>
                </w:rPr>
                <w:delText>8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A50292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1</w:t>
            </w:r>
            <w:r w:rsidR="000C3DE4" w:rsidRPr="00986F29">
              <w:rPr>
                <w:rFonts w:asciiTheme="minorHAnsi" w:hAnsiTheme="minorHAnsi" w:cstheme="minorHAnsi"/>
              </w:rPr>
              <w:t>3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A50292" w:rsidRDefault="00C007C8" w:rsidP="00AF2FE2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137BA5EA" w:rsidR="00C007C8" w:rsidRPr="00A50292" w:rsidRDefault="00057C37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0998B483" w:rsidR="00C007C8" w:rsidRPr="00A50292" w:rsidRDefault="00C007C8" w:rsidP="00057C37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  <w:tr w:rsidR="00C007C8" w:rsidRPr="00A50292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56A836A7" w:rsidR="00C007C8" w:rsidRPr="00A50292" w:rsidRDefault="00057C37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37C539CE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Finančná udržateľnosť </w:t>
            </w:r>
            <w:r w:rsidR="00057C37">
              <w:rPr>
                <w:rFonts w:asciiTheme="minorHAnsi" w:eastAsia="Times New Roman" w:hAnsiTheme="minorHAnsi" w:cstheme="minorHAnsi"/>
                <w:lang w:eastAsia="sk-SK"/>
              </w:rPr>
              <w:t xml:space="preserve">nie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je zabezpečená.</w:t>
            </w:r>
          </w:p>
        </w:tc>
      </w:tr>
    </w:tbl>
    <w:p w14:paraId="744333C4" w14:textId="77777777" w:rsidR="00DE148F" w:rsidRPr="00A50292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Pr="00A50292" w:rsidRDefault="00AD4FD2">
      <w:pPr>
        <w:rPr>
          <w:rFonts w:cs="Arial"/>
          <w:b/>
          <w:color w:val="000000" w:themeColor="text1"/>
        </w:rPr>
      </w:pPr>
      <w:r w:rsidRPr="00A50292"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0B2734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0B2734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B2734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16FB3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716FB3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B2734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1E9959A" w:rsidR="00C007C8" w:rsidRPr="000B2734" w:rsidRDefault="0072145A" w:rsidP="0072145A">
            <w:pPr>
              <w:jc w:val="center"/>
              <w:rPr>
                <w:rFonts w:cs="Arial"/>
                <w:color w:val="000000" w:themeColor="text1"/>
              </w:rPr>
            </w:pPr>
            <w:ins w:id="7" w:author="Autor">
              <w:r>
                <w:rPr>
                  <w:rFonts w:cs="Arial"/>
                  <w:color w:val="000000" w:themeColor="text1"/>
                </w:rPr>
                <w:t>0 - 2</w:t>
              </w:r>
            </w:ins>
            <w:del w:id="8" w:author="Autor">
              <w:r w:rsidR="005A66F7" w:rsidRPr="000B2734" w:rsidDel="0072145A">
                <w:rPr>
                  <w:rFonts w:cs="Arial"/>
                  <w:color w:val="000000" w:themeColor="text1"/>
                </w:rPr>
                <w:delText>0</w:delText>
              </w:r>
              <w:r w:rsidR="006557D4" w:rsidDel="0072145A">
                <w:rPr>
                  <w:rFonts w:cs="Arial"/>
                  <w:color w:val="000000" w:themeColor="text1"/>
                  <w:lang w:val="en-US"/>
                </w:rPr>
                <w:delText>;</w:delText>
              </w:r>
              <w:r w:rsidR="005A66F7" w:rsidRPr="000B2734" w:rsidDel="0072145A">
                <w:rPr>
                  <w:rFonts w:cs="Arial"/>
                  <w:color w:val="000000" w:themeColor="text1"/>
                </w:rPr>
                <w:delText xml:space="preserve"> 2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  <w:bookmarkStart w:id="9" w:name="_GoBack"/>
        <w:bookmarkEnd w:id="9"/>
      </w:tr>
      <w:tr w:rsidR="00C007C8" w:rsidRPr="000B2734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7B0872D7" w:rsidR="00C007C8" w:rsidRPr="000B2734" w:rsidRDefault="005A66F7" w:rsidP="0072145A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</w:t>
            </w:r>
            <w:ins w:id="10" w:author="Autor">
              <w:r w:rsidR="0072145A">
                <w:rPr>
                  <w:rFonts w:cs="Arial"/>
                  <w:color w:val="000000" w:themeColor="text1"/>
                </w:rPr>
                <w:t xml:space="preserve"> -</w:t>
              </w:r>
            </w:ins>
            <w:del w:id="11" w:author="Autor">
              <w:r w:rsidR="006557D4" w:rsidDel="0072145A">
                <w:rPr>
                  <w:rFonts w:cs="Arial"/>
                  <w:color w:val="000000" w:themeColor="text1"/>
                </w:rPr>
                <w:delText>;</w:delText>
              </w:r>
              <w:r w:rsidRPr="000B2734" w:rsidDel="0072145A">
                <w:rPr>
                  <w:rFonts w:cs="Arial"/>
                  <w:color w:val="000000" w:themeColor="text1"/>
                </w:rPr>
                <w:delText xml:space="preserve"> </w:delText>
              </w:r>
              <w:r w:rsidR="006557D4" w:rsidDel="0072145A">
                <w:rPr>
                  <w:rFonts w:cs="Arial"/>
                  <w:color w:val="000000" w:themeColor="text1"/>
                </w:rPr>
                <w:delText>2;</w:delText>
              </w:r>
            </w:del>
            <w:r w:rsidRPr="000B2734">
              <w:rPr>
                <w:rFonts w:cs="Arial"/>
                <w:color w:val="000000" w:themeColor="text1"/>
              </w:rPr>
              <w:t xml:space="preserve">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0B2734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12E3F66B" w:rsidR="00C007C8" w:rsidRPr="000B2734" w:rsidRDefault="005A66F7" w:rsidP="0072145A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</w:t>
            </w:r>
            <w:del w:id="12" w:author="Autor">
              <w:r w:rsidR="006557D4" w:rsidDel="0072145A">
                <w:rPr>
                  <w:rFonts w:cs="Arial"/>
                  <w:color w:val="000000" w:themeColor="text1"/>
                </w:rPr>
                <w:delText>;</w:delText>
              </w:r>
            </w:del>
            <w:ins w:id="13" w:author="Autor">
              <w:r w:rsidR="0072145A">
                <w:rPr>
                  <w:rFonts w:cs="Arial"/>
                  <w:color w:val="000000" w:themeColor="text1"/>
                </w:rPr>
                <w:t xml:space="preserve"> -</w:t>
              </w:r>
            </w:ins>
            <w:r w:rsidRPr="000B2734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0B2734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53E7A9FC" w:rsidR="009459EB" w:rsidRPr="000B2734" w:rsidRDefault="008F32FC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43164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0B2734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48287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48287A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7B88FB6" w:rsidR="009459EB" w:rsidRPr="000B2734" w:rsidRDefault="005A66F7" w:rsidP="0072145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</w:t>
            </w:r>
            <w:del w:id="14" w:author="Autor">
              <w:r w:rsidR="006557D4" w:rsidDel="0072145A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</w:del>
            <w:ins w:id="15" w:author="Autor">
              <w:r w:rsidR="0072145A">
                <w:rPr>
                  <w:rFonts w:asciiTheme="minorHAnsi" w:hAnsiTheme="minorHAnsi" w:cs="Arial"/>
                  <w:color w:val="000000" w:themeColor="text1"/>
                </w:rPr>
                <w:t xml:space="preserve"> -</w:t>
              </w:r>
            </w:ins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9710262" w:rsidR="009459EB" w:rsidRPr="000B2734" w:rsidRDefault="008F32FC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43164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 w:rsidRPr="000B2734">
              <w:rPr>
                <w:rFonts w:asciiTheme="minorHAnsi" w:hAnsiTheme="minorHAnsi" w:cs="Arial"/>
                <w:color w:val="000000" w:themeColor="text1"/>
              </w:rPr>
              <w:t> 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B273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54CDB9A4" w:rsidR="009459EB" w:rsidRPr="000B2734" w:rsidRDefault="00E00957" w:rsidP="0072145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</w:t>
            </w:r>
            <w:ins w:id="16" w:author="Autor">
              <w:r w:rsidR="0072145A">
                <w:rPr>
                  <w:rFonts w:asciiTheme="minorHAnsi" w:hAnsiTheme="minorHAnsi" w:cs="Arial"/>
                  <w:color w:val="000000" w:themeColor="text1"/>
                </w:rPr>
                <w:t xml:space="preserve"> -</w:t>
              </w:r>
            </w:ins>
            <w:del w:id="17" w:author="Autor">
              <w:r w:rsidR="006557D4" w:rsidDel="0072145A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</w:del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F7561A2" w:rsidR="009459EB" w:rsidRPr="000B2734" w:rsidRDefault="008F32FC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43164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48287A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48287A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48287A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48287A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46B5F8C2" w:rsidR="009459EB" w:rsidRPr="000B2734" w:rsidRDefault="0072145A" w:rsidP="0072145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18" w:author="Autor">
              <w:r>
                <w:rPr>
                  <w:rFonts w:asciiTheme="minorHAnsi" w:hAnsiTheme="minorHAnsi" w:cs="Arial"/>
                  <w:color w:val="000000" w:themeColor="text1"/>
                </w:rPr>
                <w:t>1 - 3</w:t>
              </w:r>
            </w:ins>
            <w:del w:id="19" w:author="Autor">
              <w:r w:rsidR="00E00957" w:rsidRPr="000B2734" w:rsidDel="0072145A">
                <w:rPr>
                  <w:rFonts w:asciiTheme="minorHAnsi" w:hAnsiTheme="minorHAnsi" w:cs="Arial"/>
                  <w:color w:val="000000" w:themeColor="text1"/>
                </w:rPr>
                <w:delText>0</w:delText>
              </w:r>
              <w:r w:rsidR="006557D4" w:rsidDel="0072145A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  <w:r w:rsidR="00E00957" w:rsidRPr="000B2734" w:rsidDel="0072145A">
                <w:rPr>
                  <w:rFonts w:asciiTheme="minorHAnsi" w:hAnsiTheme="minorHAnsi" w:cs="Arial"/>
                  <w:color w:val="000000" w:themeColor="text1"/>
                </w:rPr>
                <w:delText xml:space="preserve"> </w:delText>
              </w:r>
              <w:r w:rsidR="006557D4" w:rsidDel="0072145A">
                <w:rPr>
                  <w:rFonts w:asciiTheme="minorHAnsi" w:hAnsiTheme="minorHAnsi" w:cs="Arial"/>
                  <w:color w:val="000000" w:themeColor="text1"/>
                </w:rPr>
                <w:delText>4;</w:delText>
              </w:r>
              <w:r w:rsidR="00E00957" w:rsidRPr="000B2734" w:rsidDel="0072145A">
                <w:rPr>
                  <w:rFonts w:asciiTheme="minorHAnsi" w:hAnsiTheme="minorHAnsi" w:cs="Arial"/>
                  <w:color w:val="000000" w:themeColor="text1"/>
                </w:rPr>
                <w:delText xml:space="preserve"> 8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175648F9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20" w:author="Autor">
              <w:r w:rsidRPr="000B2734" w:rsidDel="0072145A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21" w:author="Autor">
              <w:r w:rsidR="0072145A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E00957" w:rsidRPr="000B2734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B2734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552F83C1" w:rsidR="009459EB" w:rsidRPr="000B2734" w:rsidRDefault="008F32FC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43164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2604E963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22" w:author="Autor">
              <w:r w:rsidRPr="000B2734" w:rsidDel="0072145A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  <w:ins w:id="23" w:author="Autor">
              <w:r w:rsidR="0072145A"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B41B55" w:rsidRPr="000B2734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0B2734" w:rsidRDefault="009B342C" w:rsidP="00AF2FE2">
            <w:pPr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0B2734"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0B2734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248C0450" w:rsidR="00B41B55" w:rsidRPr="000B2734" w:rsidRDefault="0072145A" w:rsidP="0072145A">
            <w:pPr>
              <w:jc w:val="center"/>
              <w:rPr>
                <w:rFonts w:cs="Arial"/>
                <w:b/>
                <w:color w:val="000000" w:themeColor="text1"/>
              </w:rPr>
            </w:pPr>
            <w:ins w:id="24" w:author="Autor">
              <w:r>
                <w:rPr>
                  <w:rFonts w:cs="Arial"/>
                  <w:b/>
                  <w:color w:val="000000" w:themeColor="text1"/>
                </w:rPr>
                <w:t>15</w:t>
              </w:r>
            </w:ins>
            <w:del w:id="25" w:author="Autor">
              <w:r w:rsidR="009B342C" w:rsidRPr="000B2734" w:rsidDel="0072145A">
                <w:rPr>
                  <w:rFonts w:cs="Arial"/>
                  <w:b/>
                  <w:color w:val="000000" w:themeColor="text1"/>
                </w:rPr>
                <w:delText>20</w:delText>
              </w:r>
            </w:del>
          </w:p>
        </w:tc>
      </w:tr>
    </w:tbl>
    <w:p w14:paraId="190BEF2A" w14:textId="77777777" w:rsidR="00B64CBF" w:rsidRPr="000B2734" w:rsidRDefault="00B64CB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20854B3" w:rsidR="00340A2A" w:rsidRPr="00B64CBF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Bodové kritériá musia byť splnené na minimálne 60%</w:t>
      </w:r>
      <w:r w:rsidR="003A3DF2" w:rsidRPr="000B2734">
        <w:rPr>
          <w:rFonts w:cs="Arial"/>
          <w:b/>
          <w:color w:val="000000" w:themeColor="text1"/>
        </w:rPr>
        <w:t xml:space="preserve">, t.j. ŽoPr musí získať minimálne </w:t>
      </w:r>
      <w:ins w:id="26" w:author="Autor">
        <w:r w:rsidR="0072145A">
          <w:rPr>
            <w:rFonts w:cs="Arial"/>
            <w:b/>
            <w:color w:val="000000" w:themeColor="text1"/>
          </w:rPr>
          <w:t>9</w:t>
        </w:r>
      </w:ins>
      <w:del w:id="27" w:author="Autor">
        <w:r w:rsidR="00E00957" w:rsidRPr="000B2734" w:rsidDel="0072145A">
          <w:rPr>
            <w:rFonts w:cs="Arial"/>
            <w:b/>
            <w:color w:val="000000" w:themeColor="text1"/>
          </w:rPr>
          <w:delText>1</w:delText>
        </w:r>
        <w:r w:rsidR="009B342C" w:rsidRPr="000B2734" w:rsidDel="0072145A">
          <w:rPr>
            <w:rFonts w:cs="Arial"/>
            <w:b/>
            <w:color w:val="000000" w:themeColor="text1"/>
          </w:rPr>
          <w:delText>2</w:delText>
        </w:r>
      </w:del>
      <w:r w:rsidR="003A3DF2" w:rsidRPr="000B2734">
        <w:rPr>
          <w:rFonts w:cs="Arial"/>
          <w:b/>
          <w:color w:val="000000" w:themeColor="text1"/>
        </w:rPr>
        <w:t xml:space="preserve"> bodov</w:t>
      </w:r>
      <w:r w:rsidRPr="000B2734">
        <w:rPr>
          <w:rFonts w:cs="Arial"/>
          <w:b/>
          <w:color w:val="000000" w:themeColor="text1"/>
        </w:rPr>
        <w:t>.</w:t>
      </w:r>
    </w:p>
    <w:p w14:paraId="01462F66" w14:textId="37B731CB" w:rsidR="00AD4FD2" w:rsidRPr="00B64CBF" w:rsidRDefault="00AD4FD2">
      <w:pPr>
        <w:rPr>
          <w:rFonts w:cs="Arial"/>
          <w:color w:val="000000" w:themeColor="text1"/>
        </w:rPr>
      </w:pPr>
      <w:r w:rsidRPr="00B64CBF">
        <w:rPr>
          <w:rFonts w:cs="Arial"/>
          <w:color w:val="000000" w:themeColor="text1"/>
        </w:rPr>
        <w:br w:type="page"/>
      </w:r>
    </w:p>
    <w:p w14:paraId="4229AF2E" w14:textId="77777777" w:rsidR="009D7AAE" w:rsidRDefault="009D7AAE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4724A012" w14:textId="77777777" w:rsidR="003A4F25" w:rsidRPr="00B64CBF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B64CBF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– ROZLIŠOVACIE KRITÉRIÁ</w:t>
      </w:r>
    </w:p>
    <w:p w14:paraId="631DAE8D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B64CBF" w14:paraId="7405775F" w14:textId="77777777" w:rsidTr="00CF4B5F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B64CBF" w:rsidRDefault="003A4F25" w:rsidP="00CF4B5F">
            <w:pPr>
              <w:spacing w:before="120" w:after="120"/>
              <w:ind w:firstLine="28"/>
            </w:pPr>
            <w:r w:rsidRPr="00B64CBF">
              <w:t>Integrovaný regionálny operačný program</w:t>
            </w:r>
          </w:p>
        </w:tc>
      </w:tr>
      <w:tr w:rsidR="003A4F25" w:rsidRPr="00B64CBF" w14:paraId="41867233" w14:textId="77777777" w:rsidTr="00CF4B5F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B64CBF" w:rsidRDefault="003A4F25" w:rsidP="00CF4B5F">
            <w:pPr>
              <w:spacing w:before="120" w:after="120"/>
              <w:ind w:firstLine="28"/>
            </w:pPr>
            <w:r w:rsidRPr="00B64CBF">
              <w:t>5. Miestny rozvoj vedený komunitou</w:t>
            </w:r>
          </w:p>
        </w:tc>
      </w:tr>
      <w:tr w:rsidR="003A4F25" w:rsidRPr="00B64CBF" w14:paraId="0BC641D4" w14:textId="77777777" w:rsidTr="00CF4B5F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B64CBF" w:rsidRDefault="003A4F25" w:rsidP="00CF4B5F">
            <w:pPr>
              <w:tabs>
                <w:tab w:val="left" w:pos="8545"/>
              </w:tabs>
              <w:spacing w:before="120" w:after="120"/>
              <w:ind w:firstLine="28"/>
            </w:pPr>
            <w:r w:rsidRPr="00B64CBF">
              <w:t>5.1 Záväzné investície v rámci stratégií miestneho rozvoja vedeného komunitou</w:t>
            </w:r>
            <w:r w:rsidRPr="00B64CBF">
              <w:tab/>
            </w:r>
          </w:p>
        </w:tc>
      </w:tr>
      <w:tr w:rsidR="003A4F25" w:rsidRPr="00B64CBF" w14:paraId="0EE6FF8D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B64CBF" w:rsidRDefault="004B6F78" w:rsidP="00CF4B5F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B64CBF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B64CBF" w14:paraId="661AC20A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20C70EFD" w:rsidR="003A4F25" w:rsidRPr="00B64CBF" w:rsidRDefault="00594B6B" w:rsidP="00CF4B5F">
            <w:pPr>
              <w:spacing w:before="120" w:after="120"/>
            </w:pPr>
            <w:r w:rsidRPr="00B64CBF">
              <w:t>Miestna akčná skupina</w:t>
            </w:r>
            <w:r w:rsidR="00CF48BA">
              <w:t xml:space="preserve"> </w:t>
            </w:r>
            <w:r w:rsidR="00AD161C">
              <w:t>Bodva</w:t>
            </w:r>
          </w:p>
        </w:tc>
      </w:tr>
      <w:tr w:rsidR="003A4F25" w:rsidRPr="00B64CBF" w14:paraId="1BFA5DDC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6DC979C4" w:rsidR="003A4F25" w:rsidRPr="00B64CBF" w:rsidRDefault="004B6F78" w:rsidP="00CF4B5F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6EEF7538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69C30A3B" w14:textId="67E8DAE2" w:rsidR="007367FA" w:rsidRPr="007367FA" w:rsidRDefault="007367FA" w:rsidP="007367FA">
      <w:pPr>
        <w:spacing w:before="120" w:after="120" w:line="240" w:lineRule="auto"/>
        <w:ind w:left="426"/>
        <w:jc w:val="both"/>
      </w:pPr>
      <w:r w:rsidRPr="00B64CBF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A6C6BB2" w14:textId="77777777" w:rsidR="007367FA" w:rsidRPr="00B64CBF" w:rsidRDefault="007367FA" w:rsidP="007367FA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B64CBF">
        <w:rPr>
          <w:rFonts w:asciiTheme="minorHAnsi" w:hAnsiTheme="minorHAnsi"/>
        </w:rPr>
        <w:t>Rozlišovacie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kritériá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sú</w:t>
      </w:r>
      <w:proofErr w:type="spellEnd"/>
      <w:r w:rsidRPr="00B64CBF">
        <w:rPr>
          <w:rFonts w:asciiTheme="minorHAnsi" w:hAnsiTheme="minorHAnsi"/>
        </w:rPr>
        <w:t>:</w:t>
      </w:r>
    </w:p>
    <w:p w14:paraId="2C6C8BF1" w14:textId="77777777" w:rsidR="007367FA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Hodnota</w:t>
      </w:r>
      <w:proofErr w:type="spellEnd"/>
      <w:r>
        <w:rPr>
          <w:rFonts w:asciiTheme="minorHAnsi" w:hAnsiTheme="minorHAnsi"/>
        </w:rPr>
        <w:t xml:space="preserve"> Value for Money,</w:t>
      </w:r>
    </w:p>
    <w:p w14:paraId="5B417531" w14:textId="0EC21495" w:rsidR="007367FA" w:rsidRPr="00AF2FE2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de-DE"/>
        </w:rPr>
      </w:pPr>
      <w:proofErr w:type="spellStart"/>
      <w:r w:rsidRPr="00AF2FE2">
        <w:rPr>
          <w:rFonts w:asciiTheme="minorHAnsi" w:hAnsiTheme="minorHAnsi"/>
          <w:lang w:val="de-DE"/>
        </w:rPr>
        <w:t>Posúdenie</w:t>
      </w:r>
      <w:proofErr w:type="spellEnd"/>
      <w:r w:rsidRPr="00AF2FE2">
        <w:rPr>
          <w:rFonts w:asciiTheme="minorHAnsi" w:hAnsiTheme="minorHAnsi"/>
          <w:lang w:val="de-DE"/>
        </w:rPr>
        <w:t xml:space="preserve"> </w:t>
      </w:r>
      <w:proofErr w:type="spellStart"/>
      <w:r w:rsidRPr="00AF2FE2">
        <w:rPr>
          <w:rFonts w:asciiTheme="minorHAnsi" w:hAnsiTheme="minorHAnsi"/>
          <w:lang w:val="de-DE"/>
        </w:rPr>
        <w:t>vplyvu</w:t>
      </w:r>
      <w:proofErr w:type="spellEnd"/>
      <w:r w:rsidRPr="00AF2FE2">
        <w:rPr>
          <w:rFonts w:asciiTheme="minorHAnsi" w:hAnsiTheme="minorHAnsi"/>
          <w:lang w:val="de-DE"/>
        </w:rPr>
        <w:t xml:space="preserve"> a </w:t>
      </w:r>
      <w:proofErr w:type="spellStart"/>
      <w:r w:rsidRPr="00AF2FE2">
        <w:rPr>
          <w:rFonts w:asciiTheme="minorHAnsi" w:hAnsiTheme="minorHAnsi"/>
          <w:lang w:val="de-DE"/>
        </w:rPr>
        <w:t>dopadu</w:t>
      </w:r>
      <w:proofErr w:type="spellEnd"/>
      <w:r w:rsidRPr="00AF2FE2">
        <w:rPr>
          <w:rFonts w:asciiTheme="minorHAnsi" w:hAnsiTheme="minorHAnsi"/>
          <w:lang w:val="de-DE"/>
        </w:rPr>
        <w:t xml:space="preserve"> </w:t>
      </w:r>
      <w:proofErr w:type="spellStart"/>
      <w:r w:rsidRPr="00AF2FE2">
        <w:rPr>
          <w:rFonts w:asciiTheme="minorHAnsi" w:hAnsiTheme="minorHAnsi"/>
          <w:lang w:val="de-DE"/>
        </w:rPr>
        <w:t>projektu</w:t>
      </w:r>
      <w:proofErr w:type="spellEnd"/>
      <w:r w:rsidRPr="00AF2FE2">
        <w:rPr>
          <w:rFonts w:asciiTheme="minorHAnsi" w:hAnsiTheme="minorHAnsi"/>
          <w:lang w:val="de-DE"/>
        </w:rPr>
        <w:t xml:space="preserve"> na </w:t>
      </w:r>
      <w:proofErr w:type="spellStart"/>
      <w:r w:rsidRPr="00AF2FE2">
        <w:rPr>
          <w:rFonts w:asciiTheme="minorHAnsi" w:hAnsiTheme="minorHAnsi"/>
          <w:lang w:val="de-DE"/>
        </w:rPr>
        <w:t>plnenie</w:t>
      </w:r>
      <w:proofErr w:type="spellEnd"/>
      <w:r w:rsidRPr="00AF2FE2">
        <w:rPr>
          <w:rFonts w:asciiTheme="minorHAnsi" w:hAnsiTheme="minorHAnsi"/>
          <w:lang w:val="de-DE"/>
        </w:rPr>
        <w:t xml:space="preserve"> </w:t>
      </w:r>
      <w:proofErr w:type="spellStart"/>
      <w:r w:rsidRPr="00AF2FE2">
        <w:rPr>
          <w:rFonts w:asciiTheme="minorHAnsi" w:hAnsiTheme="minorHAnsi"/>
          <w:lang w:val="de-DE"/>
        </w:rPr>
        <w:t>stratégi</w:t>
      </w:r>
      <w:r w:rsidR="00706E12" w:rsidRPr="00AF2FE2">
        <w:rPr>
          <w:rFonts w:asciiTheme="minorHAnsi" w:hAnsiTheme="minorHAnsi"/>
          <w:lang w:val="de-DE"/>
        </w:rPr>
        <w:t>e</w:t>
      </w:r>
      <w:proofErr w:type="spellEnd"/>
      <w:r w:rsidRPr="00AF2FE2">
        <w:rPr>
          <w:rFonts w:asciiTheme="minorHAnsi" w:hAnsiTheme="minorHAnsi"/>
          <w:lang w:val="de-DE"/>
        </w:rPr>
        <w:t xml:space="preserve"> CLLD</w:t>
      </w:r>
    </w:p>
    <w:p w14:paraId="7939AE11" w14:textId="77777777" w:rsidR="007367FA" w:rsidRPr="00AF2FE2" w:rsidRDefault="007367FA" w:rsidP="007367FA">
      <w:pPr>
        <w:pStyle w:val="Odsekzoznamu"/>
        <w:ind w:left="1701"/>
        <w:jc w:val="both"/>
        <w:rPr>
          <w:rFonts w:ascii="Arial" w:hAnsi="Arial" w:cs="Arial"/>
          <w:sz w:val="20"/>
          <w:szCs w:val="20"/>
          <w:lang w:val="de-DE"/>
        </w:rPr>
      </w:pPr>
    </w:p>
    <w:p w14:paraId="34D7B724" w14:textId="77777777" w:rsidR="007367FA" w:rsidRPr="004A2B30" w:rsidRDefault="007367FA" w:rsidP="007367FA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7367FA" w:rsidRPr="004A2B30" w14:paraId="1580A815" w14:textId="77777777" w:rsidTr="00292AF0">
        <w:trPr>
          <w:trHeight w:val="474"/>
        </w:trPr>
        <w:tc>
          <w:tcPr>
            <w:tcW w:w="3106" w:type="dxa"/>
            <w:shd w:val="clear" w:color="auto" w:fill="BDD6EE" w:themeFill="accent1" w:themeFillTint="66"/>
            <w:vAlign w:val="center"/>
          </w:tcPr>
          <w:p w14:paraId="5299A862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  <w:vAlign w:val="center"/>
          </w:tcPr>
          <w:p w14:paraId="6BDD9C4E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BDD6EE" w:themeFill="accent1" w:themeFillTint="66"/>
            <w:vAlign w:val="center"/>
          </w:tcPr>
          <w:p w14:paraId="2FC23AF9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BDD6EE" w:themeFill="accent1" w:themeFillTint="66"/>
            <w:vAlign w:val="center"/>
          </w:tcPr>
          <w:p w14:paraId="495D25D1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7367FA" w:rsidRPr="004A2B30" w14:paraId="018C2ADD" w14:textId="77777777" w:rsidTr="00292AF0">
        <w:tc>
          <w:tcPr>
            <w:tcW w:w="3106" w:type="dxa"/>
            <w:vAlign w:val="center"/>
          </w:tcPr>
          <w:p w14:paraId="0150CC42" w14:textId="4A8FB9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D2. Skvalitnenie a rozšírenie kapacít predškolských zariadení</w:t>
            </w:r>
          </w:p>
        </w:tc>
        <w:tc>
          <w:tcPr>
            <w:tcW w:w="3498" w:type="dxa"/>
            <w:vAlign w:val="center"/>
          </w:tcPr>
          <w:p w14:paraId="13B8BA0D" w14:textId="02253181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D205 Zvýšená kapacita podporenej školskej infraštruktúry materských škôl.</w:t>
            </w:r>
          </w:p>
        </w:tc>
        <w:tc>
          <w:tcPr>
            <w:tcW w:w="3035" w:type="dxa"/>
            <w:vAlign w:val="center"/>
          </w:tcPr>
          <w:p w14:paraId="30C62F6F" w14:textId="1555C75A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Dieťa</w:t>
            </w:r>
          </w:p>
        </w:tc>
        <w:tc>
          <w:tcPr>
            <w:tcW w:w="5245" w:type="dxa"/>
            <w:vAlign w:val="center"/>
          </w:tcPr>
          <w:p w14:paraId="3E1688D5" w14:textId="12C27DC6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výška príspevku v EUR na hlavnú aktivitu projektu / počet detí</w:t>
            </w:r>
          </w:p>
        </w:tc>
      </w:tr>
    </w:tbl>
    <w:p w14:paraId="79550320" w14:textId="77777777" w:rsidR="007367FA" w:rsidRPr="0048287A" w:rsidRDefault="007367FA" w:rsidP="007367FA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sk-SK"/>
        </w:rPr>
      </w:pPr>
    </w:p>
    <w:p w14:paraId="4D65CE39" w14:textId="77777777" w:rsidR="007367FA" w:rsidRPr="0048287A" w:rsidRDefault="007367FA" w:rsidP="007367FA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48287A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48287A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227DD525" w:rsidR="00B41B55" w:rsidRPr="00B41B55" w:rsidRDefault="007367FA" w:rsidP="007367FA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93FA88" w15:done="0"/>
  <w15:commentEx w15:paraId="2AF81228" w15:done="0"/>
  <w15:commentEx w15:paraId="0F27E957" w15:done="0"/>
  <w15:commentEx w15:paraId="6CB72FC1" w15:done="0"/>
  <w15:commentEx w15:paraId="07AD8EBE" w15:done="0"/>
  <w15:commentEx w15:paraId="41BEF235" w15:done="0"/>
  <w15:commentEx w15:paraId="7F15DA7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4E145" w14:textId="77777777" w:rsidR="004B6F78" w:rsidRDefault="004B6F78" w:rsidP="006447D5">
      <w:pPr>
        <w:spacing w:after="0" w:line="240" w:lineRule="auto"/>
      </w:pPr>
      <w:r>
        <w:separator/>
      </w:r>
    </w:p>
  </w:endnote>
  <w:endnote w:type="continuationSeparator" w:id="0">
    <w:p w14:paraId="7405665C" w14:textId="77777777" w:rsidR="004B6F78" w:rsidRDefault="004B6F78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86BB5D2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16FB3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625B2" w14:textId="77777777" w:rsidR="004B6F78" w:rsidRDefault="004B6F78" w:rsidP="006447D5">
      <w:pPr>
        <w:spacing w:after="0" w:line="240" w:lineRule="auto"/>
      </w:pPr>
      <w:r>
        <w:separator/>
      </w:r>
    </w:p>
  </w:footnote>
  <w:footnote w:type="continuationSeparator" w:id="0">
    <w:p w14:paraId="6E00B0CB" w14:textId="77777777" w:rsidR="004B6F78" w:rsidRDefault="004B6F78" w:rsidP="006447D5">
      <w:pPr>
        <w:spacing w:after="0" w:line="240" w:lineRule="auto"/>
      </w:pPr>
      <w:r>
        <w:continuationSeparator/>
      </w:r>
    </w:p>
  </w:footnote>
  <w:footnote w:id="1">
    <w:p w14:paraId="4D246C59" w14:textId="56503AAE" w:rsidR="00AF2FE2" w:rsidRDefault="00AF2FE2" w:rsidP="00AF2FE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F2FE2"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7908673B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DA7AE61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740DF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526D2B2F" wp14:editId="72F1A35D">
          <wp:simplePos x="0" y="0"/>
          <wp:positionH relativeFrom="column">
            <wp:posOffset>4503420</wp:posOffset>
          </wp:positionH>
          <wp:positionV relativeFrom="paragraph">
            <wp:posOffset>-187960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1A27843A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2E8496F8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r w:rsidR="00932187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E160D3B6"/>
    <w:lvl w:ilvl="0" w:tplc="041B0015">
      <w:start w:val="1"/>
      <w:numFmt w:val="upp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1B6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57C37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2734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44A76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400B"/>
    <w:rsid w:val="001D5D3D"/>
    <w:rsid w:val="001E10C6"/>
    <w:rsid w:val="001E6A35"/>
    <w:rsid w:val="001F0938"/>
    <w:rsid w:val="001F618A"/>
    <w:rsid w:val="002028E6"/>
    <w:rsid w:val="00206A9C"/>
    <w:rsid w:val="00212F85"/>
    <w:rsid w:val="00214F83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259C"/>
    <w:rsid w:val="00343C4B"/>
    <w:rsid w:val="00347286"/>
    <w:rsid w:val="003475FF"/>
    <w:rsid w:val="00351E7A"/>
    <w:rsid w:val="003554EC"/>
    <w:rsid w:val="003615B6"/>
    <w:rsid w:val="003627FB"/>
    <w:rsid w:val="003631E5"/>
    <w:rsid w:val="00365AF1"/>
    <w:rsid w:val="003734EE"/>
    <w:rsid w:val="003740DF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78C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287A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6F78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22B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B6B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20C2"/>
    <w:rsid w:val="00643048"/>
    <w:rsid w:val="0064304C"/>
    <w:rsid w:val="006436E8"/>
    <w:rsid w:val="006447D5"/>
    <w:rsid w:val="006557D4"/>
    <w:rsid w:val="00655CB2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06E12"/>
    <w:rsid w:val="00715E12"/>
    <w:rsid w:val="00715F66"/>
    <w:rsid w:val="00716FB3"/>
    <w:rsid w:val="00720FFF"/>
    <w:rsid w:val="0072145A"/>
    <w:rsid w:val="00724D81"/>
    <w:rsid w:val="007367FA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5313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32FC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2187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6F29"/>
    <w:rsid w:val="00987448"/>
    <w:rsid w:val="00992DC2"/>
    <w:rsid w:val="009A31D1"/>
    <w:rsid w:val="009A41D7"/>
    <w:rsid w:val="009A4784"/>
    <w:rsid w:val="009A5285"/>
    <w:rsid w:val="009A72EF"/>
    <w:rsid w:val="009A74D4"/>
    <w:rsid w:val="009B2326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D7AAE"/>
    <w:rsid w:val="009D7E9F"/>
    <w:rsid w:val="009E454B"/>
    <w:rsid w:val="009F1C08"/>
    <w:rsid w:val="009F45CB"/>
    <w:rsid w:val="009F49A6"/>
    <w:rsid w:val="009F522C"/>
    <w:rsid w:val="00A0584B"/>
    <w:rsid w:val="00A07A2E"/>
    <w:rsid w:val="00A1276E"/>
    <w:rsid w:val="00A1615E"/>
    <w:rsid w:val="00A1718E"/>
    <w:rsid w:val="00A200F6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0292"/>
    <w:rsid w:val="00A5497F"/>
    <w:rsid w:val="00A570E9"/>
    <w:rsid w:val="00A60627"/>
    <w:rsid w:val="00A6147C"/>
    <w:rsid w:val="00A654E1"/>
    <w:rsid w:val="00A65B56"/>
    <w:rsid w:val="00A7118F"/>
    <w:rsid w:val="00A71B3C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94442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61C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2FE2"/>
    <w:rsid w:val="00AF3F35"/>
    <w:rsid w:val="00AF6C46"/>
    <w:rsid w:val="00B002CF"/>
    <w:rsid w:val="00B055AC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4CBF"/>
    <w:rsid w:val="00B6680D"/>
    <w:rsid w:val="00B76F27"/>
    <w:rsid w:val="00B80EC5"/>
    <w:rsid w:val="00B81609"/>
    <w:rsid w:val="00B83564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0B68"/>
    <w:rsid w:val="00CA5984"/>
    <w:rsid w:val="00CA5F8B"/>
    <w:rsid w:val="00CA69D7"/>
    <w:rsid w:val="00CB38E8"/>
    <w:rsid w:val="00CB4CDC"/>
    <w:rsid w:val="00CB6893"/>
    <w:rsid w:val="00CC0852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48BA"/>
    <w:rsid w:val="00CF4B5F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87"/>
    <w:rsid w:val="00D929B7"/>
    <w:rsid w:val="00D95960"/>
    <w:rsid w:val="00D96B8F"/>
    <w:rsid w:val="00DA1A1C"/>
    <w:rsid w:val="00DA64A0"/>
    <w:rsid w:val="00DA73D0"/>
    <w:rsid w:val="00DB0495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1850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0607F"/>
    <w:rsid w:val="00F1243B"/>
    <w:rsid w:val="00F14EC2"/>
    <w:rsid w:val="00F152B3"/>
    <w:rsid w:val="00F204FC"/>
    <w:rsid w:val="00F225C5"/>
    <w:rsid w:val="00F24171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3266C0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3266C0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B689F"/>
    <w:rsid w:val="000C57EE"/>
    <w:rsid w:val="00163B11"/>
    <w:rsid w:val="00212C3B"/>
    <w:rsid w:val="003266C0"/>
    <w:rsid w:val="004B504B"/>
    <w:rsid w:val="004F1865"/>
    <w:rsid w:val="005A4146"/>
    <w:rsid w:val="006B3B1E"/>
    <w:rsid w:val="006C5111"/>
    <w:rsid w:val="0079578D"/>
    <w:rsid w:val="00A72FB5"/>
    <w:rsid w:val="00AD089D"/>
    <w:rsid w:val="00B173EF"/>
    <w:rsid w:val="00B20F1E"/>
    <w:rsid w:val="00B874A2"/>
    <w:rsid w:val="00C53F12"/>
    <w:rsid w:val="00C66E75"/>
    <w:rsid w:val="00EA7464"/>
    <w:rsid w:val="00F60CBA"/>
    <w:rsid w:val="00FC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E81F0-8256-4B25-B8F4-B6C1AE020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1669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2020-02-13T14:21:00Z</dcterms:created>
  <dcterms:modified xsi:type="dcterms:W3CDTF">2021-04-16T11:09:00Z</dcterms:modified>
</cp:coreProperties>
</file>