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E8DE5" w14:textId="346A1D63" w:rsidR="00C31582" w:rsidRDefault="00C31582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18EC101F" w14:textId="77777777" w:rsidR="000F3E70" w:rsidRDefault="000F3E70" w:rsidP="008C0C85">
      <w:pPr>
        <w:ind w:left="-426"/>
        <w:jc w:val="center"/>
        <w:rPr>
          <w:ins w:id="0" w:author="Autor" w:date="2021-02-18T14:10:00Z"/>
          <w:rFonts w:asciiTheme="minorHAnsi" w:hAnsiTheme="minorHAnsi" w:cstheme="minorHAnsi"/>
          <w:b/>
          <w:sz w:val="28"/>
        </w:rPr>
      </w:pPr>
    </w:p>
    <w:p w14:paraId="333334F4" w14:textId="77777777" w:rsidR="000F3E70" w:rsidRDefault="000F3E70" w:rsidP="008C0C85">
      <w:pPr>
        <w:ind w:left="-426"/>
        <w:jc w:val="center"/>
        <w:rPr>
          <w:ins w:id="1" w:author="Autor" w:date="2021-02-18T14:10:00Z"/>
          <w:rFonts w:asciiTheme="minorHAnsi" w:hAnsiTheme="minorHAnsi" w:cstheme="minorHAnsi"/>
          <w:b/>
          <w:sz w:val="28"/>
        </w:rPr>
      </w:pPr>
    </w:p>
    <w:p w14:paraId="20A4E075" w14:textId="3046699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6507C331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02010B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09CFA471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bookmarkStart w:id="4" w:name="_GoBack"/>
            <w:bookmarkEnd w:id="4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71E9B85D" w14:textId="77777777" w:rsidR="00856D01" w:rsidRDefault="00856D01" w:rsidP="00437D96">
            <w:pPr>
              <w:rPr>
                <w:ins w:id="5" w:author="Autor" w:date="2021-02-18T14:08:00Z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  <w:r w:rsidR="00114544"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2E52B16F" w14:textId="77777777" w:rsidR="00A61F92" w:rsidRDefault="00A61F92" w:rsidP="00437D96">
            <w:pPr>
              <w:rPr>
                <w:ins w:id="6" w:author="Autor" w:date="2021-02-18T14:08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03DB746" w14:textId="77777777" w:rsidR="00A61F92" w:rsidRDefault="00A61F92" w:rsidP="00A61F92">
            <w:pPr>
              <w:rPr>
                <w:ins w:id="7" w:author="Autor" w:date="2021-02-18T14:09:00Z"/>
                <w:rFonts w:asciiTheme="minorHAnsi" w:hAnsiTheme="minorHAnsi" w:cstheme="minorHAnsi"/>
                <w:color w:val="FFFFFF" w:themeColor="background1"/>
              </w:rPr>
            </w:pPr>
            <w:ins w:id="8" w:author="Autor" w:date="2021-02-18T14:09:00Z">
              <w:r>
                <w:rPr>
                  <w:rFonts w:asciiTheme="minorHAnsi" w:hAnsiTheme="minorHAnsi" w:cstheme="minorHAnsi"/>
                  <w:color w:val="FFFFFF" w:themeColor="background1"/>
                </w:rPr>
                <w:t xml:space="preserve">Pozn. Popis oprávnenej aktivity sa vzťahuje aj na  denné stacionáre pre seniorov </w:t>
              </w:r>
            </w:ins>
          </w:p>
          <w:p w14:paraId="00149112" w14:textId="3C162D29" w:rsidR="00A61F92" w:rsidRPr="009B0208" w:rsidRDefault="00A61F92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8BA2EB2" w14:textId="77777777" w:rsidTr="00884FC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884FC7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8658B8D" w14:textId="7DE6A4B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1AA79689" w14:textId="1E559B1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2A46D858" w14:textId="552BD2D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prístavby, nadstavby, stavebné úpravy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7AE661E3" w14:textId="0D455EC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zeleň,</w:t>
            </w:r>
          </w:p>
          <w:p w14:paraId="73462AF6" w14:textId="3950A5E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stavebným úpravám budov rekonštrukcia stavieb so zameraním na zvyšovanie energetickej hospodárnosti budov:</w:t>
            </w:r>
          </w:p>
          <w:p w14:paraId="65EB15FA" w14:textId="1D6182E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strešného plášťa vrátane strešnej krytiny, resp. povrchu plochých striech,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výplňových konštrukcií, opravy technického, energetického alebo technologického vybavenia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zariadení objektu, ako aj výmena jeho súčastí (najmä výmena zdrojov tepla, vykurovacích telies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vnútorných inštalačných rozvodov),</w:t>
            </w:r>
          </w:p>
        </w:tc>
      </w:tr>
      <w:tr w:rsidR="00856D01" w:rsidRPr="009B0208" w14:paraId="3DF2CA84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46989B0B" w14:textId="4C7887A0" w:rsidR="003A78DE" w:rsidRPr="009B0208" w:rsidRDefault="003A78DE">
      <w:pPr>
        <w:rPr>
          <w:rFonts w:asciiTheme="minorHAnsi" w:hAnsiTheme="minorHAnsi" w:cstheme="minorHAnsi"/>
        </w:rPr>
      </w:pPr>
    </w:p>
    <w:sectPr w:rsidR="003A78DE" w:rsidRPr="009B0208" w:rsidSect="00114544">
      <w:headerReference w:type="first" r:id="rId10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FCA68" w14:textId="77777777" w:rsidR="002F5B71" w:rsidRDefault="002F5B71" w:rsidP="007900C1">
      <w:r>
        <w:separator/>
      </w:r>
    </w:p>
  </w:endnote>
  <w:endnote w:type="continuationSeparator" w:id="0">
    <w:p w14:paraId="3C57881D" w14:textId="77777777" w:rsidR="002F5B71" w:rsidRDefault="002F5B71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BA274" w14:textId="77777777" w:rsidR="002F5B71" w:rsidRDefault="002F5B71" w:rsidP="007900C1">
      <w:r>
        <w:separator/>
      </w:r>
    </w:p>
  </w:footnote>
  <w:footnote w:type="continuationSeparator" w:id="0">
    <w:p w14:paraId="41D77462" w14:textId="77777777" w:rsidR="002F5B71" w:rsidRDefault="002F5B71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F2FFC" w14:textId="04C7EB2F" w:rsidR="00C31582" w:rsidRDefault="00C31582" w:rsidP="00C31582">
    <w:pPr>
      <w:pStyle w:val="Hlavika"/>
      <w:rPr>
        <w:rFonts w:ascii="Arial Narrow" w:hAnsi="Arial Narrow"/>
        <w:sz w:val="20"/>
      </w:rPr>
    </w:pPr>
    <w:r w:rsidRPr="0077079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148B3DF2" wp14:editId="3B76DCB7">
          <wp:simplePos x="0" y="0"/>
          <wp:positionH relativeFrom="column">
            <wp:posOffset>703580</wp:posOffset>
          </wp:positionH>
          <wp:positionV relativeFrom="paragraph">
            <wp:posOffset>-101600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A4514">
      <w:rPr>
        <w:noProof/>
        <w:lang w:eastAsia="sk-SK"/>
      </w:rPr>
      <w:drawing>
        <wp:anchor distT="0" distB="0" distL="114300" distR="114300" simplePos="0" relativeHeight="251662336" behindDoc="0" locked="1" layoutInCell="1" allowOverlap="1" wp14:anchorId="049621FA" wp14:editId="6899862F">
          <wp:simplePos x="0" y="0"/>
          <wp:positionH relativeFrom="column">
            <wp:posOffset>3305175</wp:posOffset>
          </wp:positionH>
          <wp:positionV relativeFrom="paragraph">
            <wp:posOffset>-167005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079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331BF4C8" wp14:editId="33FCD018">
          <wp:simplePos x="0" y="0"/>
          <wp:positionH relativeFrom="column">
            <wp:posOffset>6872605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4D8F094B" w14:textId="77777777" w:rsidR="00C31582" w:rsidRDefault="00C31582" w:rsidP="00437D96">
    <w:pPr>
      <w:pStyle w:val="Hlavika"/>
      <w:tabs>
        <w:tab w:val="right" w:pos="14004"/>
      </w:tabs>
    </w:pPr>
  </w:p>
  <w:p w14:paraId="3B9DD022" w14:textId="77777777" w:rsidR="00C31582" w:rsidRDefault="00C31582" w:rsidP="00437D96">
    <w:pPr>
      <w:pStyle w:val="Hlavika"/>
      <w:tabs>
        <w:tab w:val="right" w:pos="14004"/>
      </w:tabs>
    </w:pPr>
  </w:p>
  <w:p w14:paraId="3C318979" w14:textId="3D2BDBB6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 xml:space="preserve">Špecifikácia </w:t>
    </w:r>
    <w:ins w:id="2" w:author="Autor" w:date="2021-02-18T14:09:00Z">
      <w:r w:rsidR="00907F0C">
        <w:t>oprávnenej aktivity</w:t>
      </w:r>
    </w:ins>
    <w:del w:id="3" w:author="Autor" w:date="2021-02-18T14:10:00Z">
      <w:r w:rsidR="00A76425" w:rsidRPr="001B5DCB" w:rsidDel="00907F0C">
        <w:delText>oprávnených aktivít</w:delText>
      </w:r>
    </w:del>
    <w:r w:rsidR="00A76425"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35ADD" w14:textId="2585C88E" w:rsidR="00907F0C" w:rsidRPr="00907F0C" w:rsidRDefault="00907F0C" w:rsidP="00907F0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2010B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0F3E70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05B5"/>
    <w:rsid w:val="002A4514"/>
    <w:rsid w:val="002A4B1F"/>
    <w:rsid w:val="002B76C5"/>
    <w:rsid w:val="002D45AB"/>
    <w:rsid w:val="002F25E6"/>
    <w:rsid w:val="002F5B71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D313F"/>
    <w:rsid w:val="006E0BA1"/>
    <w:rsid w:val="006E2C53"/>
    <w:rsid w:val="006F416A"/>
    <w:rsid w:val="00707EA7"/>
    <w:rsid w:val="007169EE"/>
    <w:rsid w:val="007178B7"/>
    <w:rsid w:val="00722D6C"/>
    <w:rsid w:val="00732593"/>
    <w:rsid w:val="00770797"/>
    <w:rsid w:val="007723AE"/>
    <w:rsid w:val="00773273"/>
    <w:rsid w:val="007900C1"/>
    <w:rsid w:val="00791038"/>
    <w:rsid w:val="00796060"/>
    <w:rsid w:val="007A1D28"/>
    <w:rsid w:val="007C283F"/>
    <w:rsid w:val="008321BA"/>
    <w:rsid w:val="008563D7"/>
    <w:rsid w:val="00856D01"/>
    <w:rsid w:val="008756EC"/>
    <w:rsid w:val="00880DAE"/>
    <w:rsid w:val="00884FC7"/>
    <w:rsid w:val="00895F57"/>
    <w:rsid w:val="008C0C85"/>
    <w:rsid w:val="008D7661"/>
    <w:rsid w:val="00907F0C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61F92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31582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524E4"/>
    <w:rsid w:val="00D76D93"/>
    <w:rsid w:val="00D80A8E"/>
    <w:rsid w:val="00D91118"/>
    <w:rsid w:val="00DA2EC4"/>
    <w:rsid w:val="00DD6BA2"/>
    <w:rsid w:val="00DE12AC"/>
    <w:rsid w:val="00E07E0E"/>
    <w:rsid w:val="00E10467"/>
    <w:rsid w:val="00E20668"/>
    <w:rsid w:val="00E25773"/>
    <w:rsid w:val="00E64C0E"/>
    <w:rsid w:val="00EA794A"/>
    <w:rsid w:val="00ED21AB"/>
    <w:rsid w:val="00F050EA"/>
    <w:rsid w:val="00F201DE"/>
    <w:rsid w:val="00F246B5"/>
    <w:rsid w:val="00F64E2F"/>
    <w:rsid w:val="00F815A4"/>
    <w:rsid w:val="00FA1257"/>
    <w:rsid w:val="00FC4269"/>
    <w:rsid w:val="00FD5564"/>
    <w:rsid w:val="00FF301E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D30B0-5F04-4963-872D-8DCBA9D4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Autor</cp:lastModifiedBy>
  <cp:revision>5</cp:revision>
  <dcterms:created xsi:type="dcterms:W3CDTF">2020-01-31T07:19:00Z</dcterms:created>
  <dcterms:modified xsi:type="dcterms:W3CDTF">2021-02-18T13:10:00Z</dcterms:modified>
</cp:coreProperties>
</file>