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0D7D7B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Pr="000D7D7B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0D7D7B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0D7D7B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0D7D7B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0D7D7B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0D7D7B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0D7D7B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0D7D7B" w14:paraId="2833732E" w14:textId="77777777" w:rsidTr="00706C0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0D7D7B" w:rsidRDefault="00334C9E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0D7D7B" w:rsidRDefault="00334C9E" w:rsidP="00706C0E">
            <w:pPr>
              <w:spacing w:before="120" w:after="120"/>
              <w:ind w:firstLine="28"/>
            </w:pPr>
            <w:r w:rsidRPr="000D7D7B">
              <w:t>Integrovaný regionálny operačný program</w:t>
            </w:r>
          </w:p>
        </w:tc>
      </w:tr>
      <w:tr w:rsidR="00334C9E" w:rsidRPr="000D7D7B" w14:paraId="378F3D0C" w14:textId="77777777" w:rsidTr="00706C0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0D7D7B" w:rsidRDefault="00334C9E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0D7D7B" w:rsidRDefault="00334C9E" w:rsidP="00706C0E">
            <w:pPr>
              <w:spacing w:before="120" w:after="120"/>
              <w:ind w:firstLine="28"/>
            </w:pPr>
            <w:r w:rsidRPr="000D7D7B">
              <w:t>5. Miestny rozvoj vedený komunitou</w:t>
            </w:r>
          </w:p>
        </w:tc>
      </w:tr>
      <w:tr w:rsidR="00334C9E" w:rsidRPr="000D7D7B" w14:paraId="6D89574A" w14:textId="77777777" w:rsidTr="00706C0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0D7D7B" w:rsidRDefault="00334C9E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0D7D7B" w:rsidRDefault="00334C9E" w:rsidP="00706C0E">
            <w:pPr>
              <w:tabs>
                <w:tab w:val="left" w:pos="8545"/>
              </w:tabs>
              <w:spacing w:before="120" w:after="120"/>
              <w:ind w:firstLine="28"/>
            </w:pPr>
            <w:r w:rsidRPr="000D7D7B">
              <w:t>5.1 Záväzné investície v rámci stratégií miestneho rozvoja vedeného komunitou</w:t>
            </w:r>
            <w:r w:rsidR="00563B2B" w:rsidRPr="000D7D7B">
              <w:tab/>
            </w:r>
          </w:p>
        </w:tc>
      </w:tr>
      <w:tr w:rsidR="00AD4FD2" w:rsidRPr="000D7D7B" w14:paraId="2CF50C3D" w14:textId="77777777" w:rsidTr="00706C0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0D7D7B" w:rsidRDefault="00AD4FD2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0D7D7B" w:rsidRDefault="00B301CF" w:rsidP="00706C0E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 w:rsidRPr="000D7D7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0D7D7B" w14:paraId="46393496" w14:textId="77777777" w:rsidTr="00706C0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0D7D7B" w:rsidRDefault="00AD4FD2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9E4803" w:rsidR="00AD4FD2" w:rsidRPr="000D7D7B" w:rsidRDefault="00547EFD" w:rsidP="00706C0E">
            <w:pPr>
              <w:spacing w:before="120" w:after="120"/>
            </w:pPr>
            <w:r w:rsidRPr="000D7D7B">
              <w:t xml:space="preserve">Miestna akčná skupina </w:t>
            </w:r>
            <w:r w:rsidR="00325675" w:rsidRPr="000D7D7B">
              <w:t>Bodva</w:t>
            </w:r>
          </w:p>
        </w:tc>
      </w:tr>
      <w:tr w:rsidR="00AD4FD2" w:rsidRPr="000D7D7B" w14:paraId="5F2CF32D" w14:textId="77777777" w:rsidTr="00706C0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0D7D7B" w:rsidRDefault="00AD4FD2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Hlavná aktivita projektu</w:t>
            </w:r>
            <w:r w:rsidRPr="000D7D7B">
              <w:rPr>
                <w:b/>
                <w:vertAlign w:val="superscript"/>
              </w:rPr>
              <w:fldChar w:fldCharType="begin"/>
            </w:r>
            <w:r w:rsidRPr="000D7D7B">
              <w:rPr>
                <w:b/>
                <w:vertAlign w:val="superscript"/>
              </w:rPr>
              <w:instrText xml:space="preserve"> NOTEREF _Ref496436595 \h  \* MERGEFORMAT </w:instrText>
            </w:r>
            <w:r w:rsidRPr="000D7D7B">
              <w:rPr>
                <w:b/>
                <w:vertAlign w:val="superscript"/>
              </w:rPr>
            </w:r>
            <w:r w:rsidRPr="000D7D7B">
              <w:rPr>
                <w:b/>
                <w:vertAlign w:val="superscript"/>
              </w:rPr>
              <w:fldChar w:fldCharType="separate"/>
            </w:r>
            <w:r w:rsidRPr="000D7D7B">
              <w:rPr>
                <w:b/>
                <w:vertAlign w:val="superscript"/>
              </w:rPr>
              <w:t>2</w:t>
            </w:r>
            <w:r w:rsidRPr="000D7D7B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E715D5E" w:rsidR="00AD4FD2" w:rsidRPr="000D7D7B" w:rsidRDefault="00B301CF" w:rsidP="00706C0E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 w:rsidRPr="000D7D7B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Pr="000D7D7B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0D7D7B" w:rsidRDefault="00AD4FD2">
      <w:pPr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0D7D7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0D7D7B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0D7D7B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0D7D7B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0D7D7B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0D7D7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0D7D7B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0D7D7B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0D7D7B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D7D7B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D7D7B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D7D7B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0D7D7B" w:rsidRDefault="00C007C8" w:rsidP="000D7D7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D7D7B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D7D7B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0D7D7B" w:rsidRDefault="00C007C8" w:rsidP="000D7D7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D7D7B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D7D7B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0D7D7B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0D7D7B" w:rsidRDefault="00CC0852" w:rsidP="000D7D7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0D7D7B" w:rsidRDefault="00CC0852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D7D7B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0D7D7B" w:rsidRDefault="00CC0852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D7D7B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0D7D7B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5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0D7D7B" w:rsidRDefault="00C007C8" w:rsidP="000D7D7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D7D7B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D7D7B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0D7D7B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D7D7B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49066EFB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0D7D7B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D7D7B" w:rsidRDefault="00C007C8" w:rsidP="000D7D7B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D7D7B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D7D7B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D7D7B" w:rsidRDefault="00C007C8" w:rsidP="000D7D7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D7D7B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D7D7B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  <w:b/>
              </w:rPr>
            </w:pPr>
            <w:r w:rsidRPr="000D7D7B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D7D7B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D7D7B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D7D7B" w:rsidRDefault="00C007C8" w:rsidP="000D7D7B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0D7D7B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D7D7B" w:rsidRDefault="00C007C8" w:rsidP="000D7D7B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0D7D7B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D7D7B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8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D7D7B" w:rsidRDefault="000C3DE4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D7D7B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D7D7B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0D7D7B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D7D7B" w:rsidRDefault="00C007C8" w:rsidP="000D7D7B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D7D7B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D7D7B" w:rsidRDefault="000C3DE4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9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D7D7B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D7D7B" w:rsidRDefault="00C007C8" w:rsidP="000D7D7B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0D7D7B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D7D7B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31C" w14:textId="77777777" w:rsidR="00C007C8" w:rsidRPr="000D7D7B" w:rsidRDefault="00C007C8" w:rsidP="000D7D7B">
            <w:pPr>
              <w:spacing w:before="60" w:after="6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4BBD0073" w14:textId="77777777" w:rsidR="00B64CBF" w:rsidRPr="000D7D7B" w:rsidRDefault="00B64CBF" w:rsidP="000D7D7B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</w:p>
        </w:tc>
      </w:tr>
      <w:tr w:rsidR="00C007C8" w:rsidRPr="000D7D7B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0D7D7B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0D7D7B" w:rsidRDefault="00C007C8" w:rsidP="000D7D7B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D7D7B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D7D7B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0D7D7B" w:rsidRDefault="000C3DE4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10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D7D7B" w:rsidRDefault="00C007C8" w:rsidP="000D7D7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D7D7B" w:rsidRDefault="00C007C8" w:rsidP="000D7D7B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D7D7B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D7D7B" w:rsidRDefault="00C007C8" w:rsidP="000D7D7B">
            <w:pPr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D7D7B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D7D7B" w:rsidRDefault="000C3DE4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11</w:t>
            </w:r>
            <w:r w:rsidR="00C007C8"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uvedené kritériá hodnotiteľ tieto výdavky </w:t>
            </w: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D7D7B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0D7D7B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D7D7B" w:rsidRDefault="00C007C8" w:rsidP="000C3DE4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D7D7B">
              <w:rPr>
                <w:rFonts w:asciiTheme="minorHAnsi" w:hAnsiTheme="minorHAnsi" w:cstheme="minorHAnsi"/>
              </w:rPr>
              <w:t>2</w:t>
            </w:r>
            <w:r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D7D7B" w:rsidRDefault="00C007C8" w:rsidP="000D7D7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39DE45FD" w:rsidR="00C007C8" w:rsidRPr="000D7D7B" w:rsidRDefault="00706C0E" w:rsidP="00706C0E">
            <w:pPr>
              <w:jc w:val="center"/>
              <w:rPr>
                <w:rFonts w:asciiTheme="minorHAnsi" w:hAnsiTheme="minorHAnsi" w:cstheme="minorHAnsi"/>
              </w:rPr>
            </w:pPr>
            <w:ins w:id="2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 bod</w:t>
              </w:r>
            </w:ins>
            <w:del w:id="3" w:author="Autor">
              <w:r w:rsidR="00C007C8" w:rsidRPr="000D7D7B" w:rsidDel="00706C0E">
                <w:rPr>
                  <w:rFonts w:asciiTheme="minorHAnsi" w:eastAsia="Times New Roman" w:hAnsiTheme="minorHAnsi" w:cstheme="minorHAnsi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0D7D7B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34383501" w:rsidR="00C007C8" w:rsidRPr="000D7D7B" w:rsidRDefault="00706C0E" w:rsidP="00706C0E">
            <w:pPr>
              <w:jc w:val="center"/>
              <w:rPr>
                <w:rFonts w:asciiTheme="minorHAnsi" w:hAnsiTheme="minorHAnsi" w:cstheme="minorHAnsi"/>
              </w:rPr>
            </w:pPr>
            <w:ins w:id="4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5" w:author="Autor">
              <w:r w:rsidR="00C007C8" w:rsidRPr="000D7D7B" w:rsidDel="00706C0E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0D7D7B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0EC73D94" w:rsidR="00C007C8" w:rsidRPr="000D7D7B" w:rsidRDefault="00706C0E" w:rsidP="00706C0E">
            <w:pPr>
              <w:jc w:val="center"/>
              <w:rPr>
                <w:rFonts w:asciiTheme="minorHAnsi" w:hAnsiTheme="minorHAnsi" w:cstheme="minorHAnsi"/>
              </w:rPr>
            </w:pPr>
            <w:ins w:id="6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7" w:author="Autor">
              <w:r w:rsidR="00C007C8" w:rsidRPr="000D7D7B" w:rsidDel="00706C0E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0D7D7B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D7D7B" w:rsidRDefault="00C007C8" w:rsidP="000C3DE4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hAnsiTheme="minorHAnsi" w:cstheme="minorHAnsi"/>
              </w:rPr>
              <w:t>1</w:t>
            </w:r>
            <w:r w:rsidR="000C3DE4" w:rsidRPr="000D7D7B">
              <w:rPr>
                <w:rFonts w:asciiTheme="minorHAnsi" w:hAnsiTheme="minorHAnsi" w:cstheme="minorHAnsi"/>
              </w:rPr>
              <w:t>3</w:t>
            </w:r>
            <w:r w:rsidRPr="000D7D7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D7D7B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D7D7B" w:rsidRDefault="00C007C8" w:rsidP="000D7D7B">
            <w:pPr>
              <w:widowControl w:val="0"/>
              <w:jc w:val="both"/>
              <w:rPr>
                <w:rFonts w:asciiTheme="minorHAnsi" w:hAnsiTheme="minorHAnsi" w:cstheme="minorHAnsi"/>
                <w:u w:color="000000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0D7D7B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D7D7B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D7D7B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D7D7B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D7D7B" w:rsidRDefault="00C007C8" w:rsidP="000D7D7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D7D7B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Pr="000D7D7B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0D7D7B" w:rsidRDefault="00AD4FD2">
      <w:pPr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D7D7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D7D7B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D7D7B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D7D7B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D7D7B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D7D7B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0D7D7B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D7D7B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007C8" w:rsidRPr="000D7D7B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D7D7B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D7D7B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D7D7B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D7D7B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D7D7B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D7D7B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D7D7B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D7D7B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0D7D7B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D7D7B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D7D7B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D7D7B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D7D7B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6BF10AF" w:rsidR="009459EB" w:rsidRPr="000D7D7B" w:rsidRDefault="00E00957" w:rsidP="0018127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181273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0D7D7B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D7D7B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D7D7B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D7D7B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D7D7B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D7D7B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2745B8BE" w:rsidR="009459EB" w:rsidRPr="000D7D7B" w:rsidRDefault="00181273" w:rsidP="0018127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8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9" w:author="Autor">
              <w:r w:rsidR="00E00957" w:rsidRPr="000D7D7B" w:rsidDel="00181273">
                <w:rPr>
                  <w:rFonts w:asciiTheme="minorHAnsi" w:hAnsiTheme="minorHAnsi" w:cs="Arial"/>
                  <w:color w:val="000000" w:themeColor="text1"/>
                </w:rPr>
                <w:delText>0 –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2E321D27" w:rsidR="009459EB" w:rsidRPr="000D7D7B" w:rsidRDefault="00181273" w:rsidP="0018127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0" w:author="Autor">
              <w:r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  <w:del w:id="11" w:author="Autor">
              <w:r w:rsidR="00E00957" w:rsidRPr="000D7D7B" w:rsidDel="00181273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</w:p>
        </w:tc>
      </w:tr>
      <w:tr w:rsidR="00E00957" w:rsidRPr="000D7D7B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D7D7B" w:rsidRDefault="00E0095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D7D7B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D7D7B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D7D7B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D7D7B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0D7D7B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D7D7B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539535E9" w:rsidR="009459EB" w:rsidRPr="000D7D7B" w:rsidRDefault="00181273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12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  <w:del w:id="13" w:author="Autor">
              <w:r w:rsidR="00E00957" w:rsidRPr="000D7D7B" w:rsidDel="00181273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</w:p>
        </w:tc>
      </w:tr>
      <w:tr w:rsidR="00B41B55" w:rsidRPr="000D7D7B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D7D7B" w:rsidRDefault="009B342C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D7D7B">
              <w:rPr>
                <w:rFonts w:asciiTheme="minorHAnsi" w:hAnsiTheme="minorHAnsi" w:cs="Arial"/>
                <w:b/>
                <w:color w:val="000000" w:themeColor="text1"/>
              </w:rPr>
              <w:t xml:space="preserve"> </w:t>
            </w:r>
            <w:r w:rsidR="00B41B55" w:rsidRPr="000D7D7B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6891A4D9" w:rsidR="00B41B55" w:rsidRPr="000D7D7B" w:rsidRDefault="00181273" w:rsidP="0018127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14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15</w:t>
              </w:r>
            </w:ins>
            <w:del w:id="15" w:author="Autor">
              <w:r w:rsidR="009B342C" w:rsidRPr="000D7D7B" w:rsidDel="00181273">
                <w:rPr>
                  <w:rFonts w:asciiTheme="minorHAnsi" w:hAnsiTheme="minorHAnsi" w:cs="Arial"/>
                  <w:b/>
                  <w:color w:val="000000" w:themeColor="text1"/>
                </w:rPr>
                <w:delText>20</w:delText>
              </w:r>
            </w:del>
          </w:p>
        </w:tc>
      </w:tr>
    </w:tbl>
    <w:p w14:paraId="190BEF2A" w14:textId="77777777" w:rsidR="00B64CBF" w:rsidRPr="000D7D7B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D7D7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46A8B3C5" w:rsidR="00340A2A" w:rsidRPr="000D7D7B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D7D7B">
        <w:rPr>
          <w:rFonts w:cs="Arial"/>
          <w:b/>
          <w:color w:val="000000" w:themeColor="text1"/>
        </w:rPr>
        <w:t>Bodové kritériá musia byť splnené na minimálne 60%</w:t>
      </w:r>
      <w:r w:rsidR="003A3DF2" w:rsidRPr="000D7D7B">
        <w:rPr>
          <w:rFonts w:cs="Arial"/>
          <w:b/>
          <w:color w:val="000000" w:themeColor="text1"/>
        </w:rPr>
        <w:t xml:space="preserve">, t.j. ŽoPr musí získať minimálne </w:t>
      </w:r>
      <w:del w:id="16" w:author="Autor">
        <w:r w:rsidR="00E00957" w:rsidRPr="000D7D7B" w:rsidDel="003A5F8C">
          <w:rPr>
            <w:rFonts w:cs="Arial"/>
            <w:b/>
            <w:color w:val="000000" w:themeColor="text1"/>
          </w:rPr>
          <w:delText>1</w:delText>
        </w:r>
        <w:r w:rsidR="009B342C" w:rsidRPr="000D7D7B" w:rsidDel="003A5F8C">
          <w:rPr>
            <w:rFonts w:cs="Arial"/>
            <w:b/>
            <w:color w:val="000000" w:themeColor="text1"/>
          </w:rPr>
          <w:delText>2</w:delText>
        </w:r>
      </w:del>
      <w:ins w:id="17" w:author="Autor">
        <w:r w:rsidR="003A5F8C">
          <w:rPr>
            <w:rFonts w:cs="Arial"/>
            <w:b/>
            <w:color w:val="000000" w:themeColor="text1"/>
          </w:rPr>
          <w:t>9</w:t>
        </w:r>
      </w:ins>
      <w:r w:rsidR="003A3DF2" w:rsidRPr="000D7D7B">
        <w:rPr>
          <w:rFonts w:cs="Arial"/>
          <w:b/>
          <w:color w:val="000000" w:themeColor="text1"/>
        </w:rPr>
        <w:t xml:space="preserve"> bodov</w:t>
      </w:r>
      <w:r w:rsidRPr="000D7D7B">
        <w:rPr>
          <w:rFonts w:cs="Arial"/>
          <w:b/>
          <w:color w:val="000000" w:themeColor="text1"/>
        </w:rPr>
        <w:t>.</w:t>
      </w:r>
    </w:p>
    <w:p w14:paraId="01462F66" w14:textId="37B731CB" w:rsidR="00AD4FD2" w:rsidRPr="000D7D7B" w:rsidRDefault="00AD4FD2">
      <w:pPr>
        <w:rPr>
          <w:rFonts w:cs="Arial"/>
          <w:color w:val="000000" w:themeColor="text1"/>
        </w:rPr>
      </w:pPr>
      <w:r w:rsidRPr="000D7D7B">
        <w:rPr>
          <w:rFonts w:cs="Arial"/>
          <w:color w:val="000000" w:themeColor="text1"/>
        </w:rPr>
        <w:br w:type="page"/>
      </w:r>
    </w:p>
    <w:p w14:paraId="4724A012" w14:textId="77777777" w:rsidR="003A4F25" w:rsidRPr="000D7D7B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0D7D7B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0D7D7B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0D7D7B" w14:paraId="7405775F" w14:textId="77777777" w:rsidTr="00706C0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0D7D7B" w:rsidRDefault="003A4F25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0D7D7B" w:rsidRDefault="003A4F25" w:rsidP="00706C0E">
            <w:pPr>
              <w:spacing w:before="120" w:after="120"/>
              <w:ind w:firstLine="28"/>
            </w:pPr>
            <w:r w:rsidRPr="000D7D7B">
              <w:t>Integrovaný regionálny operačný program</w:t>
            </w:r>
          </w:p>
        </w:tc>
      </w:tr>
      <w:tr w:rsidR="003A4F25" w:rsidRPr="000D7D7B" w14:paraId="41867233" w14:textId="77777777" w:rsidTr="00706C0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0D7D7B" w:rsidRDefault="003A4F25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0D7D7B" w:rsidRDefault="003A4F25" w:rsidP="00706C0E">
            <w:pPr>
              <w:spacing w:before="120" w:after="120"/>
              <w:ind w:firstLine="28"/>
            </w:pPr>
            <w:r w:rsidRPr="000D7D7B">
              <w:t>5. Miestny rozvoj vedený komunitou</w:t>
            </w:r>
          </w:p>
        </w:tc>
      </w:tr>
      <w:tr w:rsidR="003A4F25" w:rsidRPr="000D7D7B" w14:paraId="0BC641D4" w14:textId="77777777" w:rsidTr="00706C0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0D7D7B" w:rsidRDefault="003A4F25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0D7D7B" w:rsidRDefault="003A4F25" w:rsidP="00706C0E">
            <w:pPr>
              <w:tabs>
                <w:tab w:val="left" w:pos="8545"/>
              </w:tabs>
              <w:spacing w:before="120" w:after="120"/>
              <w:ind w:firstLine="28"/>
            </w:pPr>
            <w:r w:rsidRPr="000D7D7B">
              <w:t>5.1 Záväzné investície v rámci stratégií miestneho rozvoja vedeného komunitou</w:t>
            </w:r>
            <w:r w:rsidRPr="000D7D7B">
              <w:tab/>
            </w:r>
          </w:p>
        </w:tc>
      </w:tr>
      <w:tr w:rsidR="003A4F25" w:rsidRPr="000D7D7B" w14:paraId="0EE6FF8D" w14:textId="77777777" w:rsidTr="00706C0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0D7D7B" w:rsidRDefault="003A4F25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0D7D7B" w:rsidRDefault="00B301CF" w:rsidP="00706C0E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0D7D7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0D7D7B" w14:paraId="661AC20A" w14:textId="77777777" w:rsidTr="00706C0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0D7D7B" w:rsidRDefault="003A4F25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5D5B670F" w:rsidR="003A4F25" w:rsidRPr="000D7D7B" w:rsidRDefault="00594B6B" w:rsidP="00706C0E">
            <w:pPr>
              <w:spacing w:before="120" w:after="120"/>
            </w:pPr>
            <w:r w:rsidRPr="000D7D7B">
              <w:t xml:space="preserve">Miestna akčná skupina </w:t>
            </w:r>
            <w:r w:rsidR="00325675" w:rsidRPr="000D7D7B">
              <w:t>Bodva</w:t>
            </w:r>
          </w:p>
        </w:tc>
      </w:tr>
      <w:tr w:rsidR="003A4F25" w:rsidRPr="000D7D7B" w14:paraId="1BFA5DDC" w14:textId="77777777" w:rsidTr="00706C0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0D7D7B" w:rsidRDefault="003A4F25" w:rsidP="00706C0E">
            <w:pPr>
              <w:spacing w:before="120" w:after="120"/>
              <w:rPr>
                <w:b/>
              </w:rPr>
            </w:pPr>
            <w:r w:rsidRPr="000D7D7B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1F6703D" w:rsidR="003A4F25" w:rsidRPr="000D7D7B" w:rsidRDefault="00B301CF" w:rsidP="00706C0E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977B9" w:rsidRPr="000D7D7B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6EEF7538" w14:textId="77777777" w:rsidR="003A4F25" w:rsidRPr="000D7D7B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0D7D7B" w:rsidRDefault="003A4F25" w:rsidP="003A4F25">
      <w:pPr>
        <w:spacing w:before="120" w:after="120" w:line="240" w:lineRule="auto"/>
        <w:ind w:left="426"/>
        <w:jc w:val="both"/>
      </w:pPr>
      <w:r w:rsidRPr="000D7D7B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0D7D7B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77777777" w:rsidR="003A4F25" w:rsidRPr="004B3312" w:rsidRDefault="003A4F25" w:rsidP="003A4F25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4B3312">
        <w:rPr>
          <w:rFonts w:asciiTheme="minorHAnsi" w:hAnsiTheme="minorHAnsi"/>
          <w:lang w:val="sk-SK"/>
        </w:rPr>
        <w:t>Rozlišovacie kritériá sú:</w:t>
      </w:r>
    </w:p>
    <w:p w14:paraId="58F4BD55" w14:textId="77777777" w:rsidR="006B103E" w:rsidRPr="004B3312" w:rsidRDefault="006B103E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B3312">
        <w:rPr>
          <w:rFonts w:asciiTheme="minorHAnsi" w:hAnsiTheme="minorHAnsi"/>
          <w:lang w:val="sk-SK"/>
        </w:rPr>
        <w:t>Hodnota Value for Money,</w:t>
      </w:r>
    </w:p>
    <w:p w14:paraId="79EF63F2" w14:textId="6676DD1B" w:rsidR="006B103E" w:rsidRPr="004B3312" w:rsidRDefault="003A4F25" w:rsidP="006B103E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B3312">
        <w:rPr>
          <w:rFonts w:asciiTheme="minorHAnsi" w:hAnsiTheme="minorHAnsi"/>
          <w:lang w:val="sk-SK"/>
        </w:rPr>
        <w:t>Posúdenie vplyvu a dopadu pro</w:t>
      </w:r>
      <w:r w:rsidR="00D92987" w:rsidRPr="004B3312">
        <w:rPr>
          <w:rFonts w:asciiTheme="minorHAnsi" w:hAnsiTheme="minorHAnsi"/>
          <w:lang w:val="sk-SK"/>
        </w:rPr>
        <w:t>jektu na plnenie stratégiu CLLD</w:t>
      </w:r>
    </w:p>
    <w:p w14:paraId="36B0C110" w14:textId="77777777" w:rsidR="00AB508A" w:rsidRPr="000D7D7B" w:rsidRDefault="00AB508A" w:rsidP="003A4F25">
      <w:pPr>
        <w:pStyle w:val="Odsekzoznamu"/>
        <w:ind w:left="1701"/>
        <w:jc w:val="both"/>
        <w:rPr>
          <w:rFonts w:asciiTheme="minorHAnsi" w:hAnsiTheme="minorHAnsi" w:cs="Arial"/>
          <w:sz w:val="20"/>
          <w:szCs w:val="20"/>
        </w:rPr>
      </w:pPr>
    </w:p>
    <w:p w14:paraId="1BA7A37F" w14:textId="77777777" w:rsidR="006B103E" w:rsidRPr="000D7D7B" w:rsidRDefault="006B103E" w:rsidP="006B103E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 w:rsidRPr="000D7D7B">
        <w:rPr>
          <w:rFonts w:asciiTheme="minorHAnsi" w:hAnsiTheme="minorHAnsi" w:cstheme="minorHAnsi"/>
          <w:b/>
          <w:lang w:val="sk-SK"/>
        </w:rPr>
        <w:t>Hodnota Value for money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6B103E" w:rsidRPr="000D7D7B" w14:paraId="2681F94F" w14:textId="77777777" w:rsidTr="00F66A5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0937ED39" w14:textId="77777777" w:rsidR="006B103E" w:rsidRPr="000D7D7B" w:rsidRDefault="006B103E" w:rsidP="00292AF0">
            <w:pPr>
              <w:jc w:val="center"/>
              <w:rPr>
                <w:rFonts w:cstheme="minorHAnsi"/>
                <w:b/>
              </w:rPr>
            </w:pPr>
            <w:r w:rsidRPr="000D7D7B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41944C05" w14:textId="77777777" w:rsidR="006B103E" w:rsidRPr="000D7D7B" w:rsidRDefault="006B103E" w:rsidP="00292AF0">
            <w:pPr>
              <w:jc w:val="center"/>
              <w:rPr>
                <w:rFonts w:cstheme="minorHAnsi"/>
                <w:b/>
              </w:rPr>
            </w:pPr>
            <w:r w:rsidRPr="000D7D7B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71352B03" w14:textId="77777777" w:rsidR="006B103E" w:rsidRPr="000D7D7B" w:rsidRDefault="006B103E" w:rsidP="00292AF0">
            <w:pPr>
              <w:jc w:val="center"/>
              <w:rPr>
                <w:rFonts w:cstheme="minorHAnsi"/>
                <w:b/>
              </w:rPr>
            </w:pPr>
            <w:r w:rsidRPr="000D7D7B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1FC01212" w14:textId="77777777" w:rsidR="006B103E" w:rsidRPr="000D7D7B" w:rsidRDefault="006B103E" w:rsidP="00292AF0">
            <w:pPr>
              <w:jc w:val="center"/>
              <w:rPr>
                <w:rFonts w:cstheme="minorHAnsi"/>
                <w:b/>
              </w:rPr>
            </w:pPr>
            <w:r w:rsidRPr="000D7D7B">
              <w:rPr>
                <w:rFonts w:cstheme="minorHAnsi"/>
                <w:b/>
              </w:rPr>
              <w:t>Spôsob výpočtu</w:t>
            </w:r>
          </w:p>
        </w:tc>
      </w:tr>
      <w:tr w:rsidR="006B103E" w:rsidRPr="000D7D7B" w14:paraId="1D41DC34" w14:textId="77777777" w:rsidTr="00292AF0">
        <w:tc>
          <w:tcPr>
            <w:tcW w:w="3106" w:type="dxa"/>
            <w:vAlign w:val="center"/>
          </w:tcPr>
          <w:p w14:paraId="63460B16" w14:textId="0D748D64" w:rsidR="006B103E" w:rsidRPr="000D7D7B" w:rsidRDefault="00F66A50" w:rsidP="00292AF0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C</w:t>
            </w:r>
            <w:r w:rsidR="006B103E" w:rsidRPr="000D7D7B">
              <w:rPr>
                <w:rFonts w:cstheme="minorHAnsi"/>
              </w:rPr>
              <w:t>.1</w:t>
            </w:r>
          </w:p>
          <w:p w14:paraId="11243E76" w14:textId="5E430511" w:rsidR="006B103E" w:rsidRPr="000D7D7B" w:rsidRDefault="00F66A50" w:rsidP="00292AF0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Komunitné sociálne služby</w:t>
            </w:r>
          </w:p>
        </w:tc>
        <w:tc>
          <w:tcPr>
            <w:tcW w:w="3498" w:type="dxa"/>
            <w:vAlign w:val="center"/>
          </w:tcPr>
          <w:p w14:paraId="70632FB7" w14:textId="067E1D4B" w:rsidR="006B103E" w:rsidRPr="000D7D7B" w:rsidRDefault="00F66A50" w:rsidP="00706C0E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C10</w:t>
            </w:r>
            <w:ins w:id="18" w:author="Autor">
              <w:r w:rsidR="00706C0E">
                <w:rPr>
                  <w:rFonts w:cstheme="minorHAnsi"/>
                </w:rPr>
                <w:t>3</w:t>
              </w:r>
            </w:ins>
            <w:del w:id="19" w:author="Autor">
              <w:r w:rsidRPr="000D7D7B" w:rsidDel="00706C0E">
                <w:rPr>
                  <w:rFonts w:cstheme="minorHAnsi"/>
                </w:rPr>
                <w:delText>4</w:delText>
              </w:r>
            </w:del>
            <w:r w:rsidRPr="000D7D7B">
              <w:rPr>
                <w:rFonts w:cstheme="minorHAnsi"/>
              </w:rPr>
              <w:t xml:space="preserve"> Zvýšená kapacita podporených zariadení sociálnych služieb</w:t>
            </w:r>
          </w:p>
        </w:tc>
        <w:tc>
          <w:tcPr>
            <w:tcW w:w="3035" w:type="dxa"/>
            <w:vAlign w:val="center"/>
          </w:tcPr>
          <w:p w14:paraId="282A811C" w14:textId="3FA89869" w:rsidR="006B103E" w:rsidRPr="000D7D7B" w:rsidRDefault="00F66A50" w:rsidP="00292AF0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Miesto v sociálnych službách</w:t>
            </w:r>
          </w:p>
        </w:tc>
        <w:tc>
          <w:tcPr>
            <w:tcW w:w="5245" w:type="dxa"/>
            <w:vAlign w:val="center"/>
          </w:tcPr>
          <w:p w14:paraId="01A7CBCB" w14:textId="4F397011" w:rsidR="006B103E" w:rsidRPr="000D7D7B" w:rsidRDefault="00F66A50" w:rsidP="00292AF0">
            <w:pPr>
              <w:jc w:val="center"/>
              <w:rPr>
                <w:rFonts w:cstheme="minorHAnsi"/>
              </w:rPr>
            </w:pPr>
            <w:r w:rsidRPr="000D7D7B">
              <w:rPr>
                <w:rFonts w:cstheme="minorHAnsi"/>
              </w:rPr>
              <w:t>výška príspevku v EUR na hlavnú aktivitu projektu / Miesto v sociálnych službách</w:t>
            </w:r>
          </w:p>
        </w:tc>
      </w:tr>
    </w:tbl>
    <w:p w14:paraId="02A965E0" w14:textId="77777777" w:rsidR="006B103E" w:rsidRPr="000D7D7B" w:rsidRDefault="006B103E" w:rsidP="006B103E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37B5FD15" w14:textId="0BE5EC6E" w:rsidR="006B103E" w:rsidRPr="000D7D7B" w:rsidRDefault="006B103E" w:rsidP="006B103E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0D7D7B">
        <w:rPr>
          <w:rFonts w:asciiTheme="minorHAnsi" w:hAnsiTheme="minorHAnsi" w:cstheme="minorHAnsi"/>
          <w:b/>
          <w:lang w:val="sk-SK"/>
        </w:rPr>
        <w:t>Posúdenie vplyvu a dopadu projektu</w:t>
      </w:r>
      <w:r w:rsidRPr="000D7D7B">
        <w:rPr>
          <w:rFonts w:asciiTheme="minorHAnsi" w:hAnsiTheme="minorHAnsi" w:cstheme="minorHAnsi"/>
          <w:b/>
        </w:rPr>
        <w:t xml:space="preserve"> </w:t>
      </w:r>
      <w:r w:rsidRPr="000D7D7B">
        <w:rPr>
          <w:rFonts w:asciiTheme="minorHAnsi" w:hAnsiTheme="minorHAnsi" w:cstheme="minorHAnsi"/>
          <w:b/>
          <w:lang w:val="sk-SK"/>
        </w:rPr>
        <w:t>na plnenie stratégie</w:t>
      </w:r>
      <w:r w:rsidR="00B30B74">
        <w:rPr>
          <w:rFonts w:asciiTheme="minorHAnsi" w:hAnsiTheme="minorHAnsi" w:cstheme="minorHAnsi"/>
          <w:b/>
        </w:rPr>
        <w:t xml:space="preserve"> CLLD</w:t>
      </w:r>
    </w:p>
    <w:p w14:paraId="288816F6" w14:textId="52BC0E41" w:rsidR="00B41B55" w:rsidRPr="000D7D7B" w:rsidRDefault="006B103E" w:rsidP="00F66A50">
      <w:pPr>
        <w:pStyle w:val="Odsekzoznamu"/>
        <w:ind w:left="786"/>
        <w:contextualSpacing w:val="0"/>
        <w:jc w:val="both"/>
        <w:rPr>
          <w:rFonts w:asciiTheme="minorHAnsi" w:hAnsiTheme="minorHAnsi"/>
          <w:i/>
        </w:rPr>
      </w:pPr>
      <w:r w:rsidRPr="000D7D7B">
        <w:rPr>
          <w:rFonts w:asciiTheme="minorHAnsi" w:hAnsiTheme="minorHAnsi" w:cstheme="minorHAnsi"/>
          <w:lang w:val="sk-SK"/>
        </w:rPr>
        <w:t>Toto rozlišovacie kritérium sa aplikuje jedine v prípadoch, ak aplikácia na základe hodnoty value for money neurčila konečné poradie žiadostí o príspevok na hranici alokácie. Toto rozlišovacie kritérium aplikuje Výberová komisia MAS.</w:t>
      </w:r>
    </w:p>
    <w:sectPr w:rsidR="00B41B55" w:rsidRPr="000D7D7B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3DB9C" w14:textId="77777777" w:rsidR="00B301CF" w:rsidRDefault="00B301CF" w:rsidP="006447D5">
      <w:pPr>
        <w:spacing w:after="0" w:line="240" w:lineRule="auto"/>
      </w:pPr>
      <w:r>
        <w:separator/>
      </w:r>
    </w:p>
  </w:endnote>
  <w:endnote w:type="continuationSeparator" w:id="0">
    <w:p w14:paraId="72780734" w14:textId="77777777" w:rsidR="00B301CF" w:rsidRDefault="00B301CF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009304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4366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49BC9" w14:textId="77777777" w:rsidR="00B301CF" w:rsidRDefault="00B301CF" w:rsidP="006447D5">
      <w:pPr>
        <w:spacing w:after="0" w:line="240" w:lineRule="auto"/>
      </w:pPr>
      <w:r>
        <w:separator/>
      </w:r>
    </w:p>
  </w:footnote>
  <w:footnote w:type="continuationSeparator" w:id="0">
    <w:p w14:paraId="4A1696CB" w14:textId="77777777" w:rsidR="00B301CF" w:rsidRDefault="00B301CF" w:rsidP="006447D5">
      <w:pPr>
        <w:spacing w:after="0" w:line="240" w:lineRule="auto"/>
      </w:pPr>
      <w:r>
        <w:continuationSeparator/>
      </w:r>
    </w:p>
  </w:footnote>
  <w:footnote w:id="1">
    <w:p w14:paraId="16DC6A7A" w14:textId="2015CB15" w:rsidR="000D7D7B" w:rsidRPr="006345B0" w:rsidRDefault="000D7D7B" w:rsidP="006345B0">
      <w:pPr>
        <w:pStyle w:val="Textpoznmkypodiarou"/>
        <w:tabs>
          <w:tab w:val="left" w:pos="142"/>
        </w:tabs>
        <w:ind w:left="142" w:hanging="142"/>
        <w:jc w:val="both"/>
        <w:rPr>
          <w:rFonts w:asciiTheme="minorHAnsi" w:hAnsiTheme="minorHAnsi" w:cstheme="minorHAnsi"/>
          <w:szCs w:val="18"/>
          <w:lang w:eastAsia="sk-SK"/>
        </w:rPr>
      </w:pPr>
      <w:r w:rsidRPr="006345B0">
        <w:rPr>
          <w:rFonts w:asciiTheme="minorHAnsi" w:hAnsiTheme="minorHAnsi" w:cstheme="minorHAnsi"/>
          <w:szCs w:val="18"/>
          <w:vertAlign w:val="superscript"/>
          <w:lang w:eastAsia="sk-SK"/>
        </w:rPr>
        <w:footnoteRef/>
      </w:r>
      <w:r w:rsidRPr="006345B0">
        <w:rPr>
          <w:rFonts w:asciiTheme="minorHAnsi" w:hAnsiTheme="minorHAnsi" w:cstheme="minorHAnsi"/>
          <w:szCs w:val="18"/>
          <w:vertAlign w:val="superscript"/>
          <w:lang w:eastAsia="sk-SK"/>
        </w:rPr>
        <w:t xml:space="preserve"> </w:t>
      </w:r>
      <w:r w:rsidR="006345B0">
        <w:rPr>
          <w:rFonts w:asciiTheme="minorHAnsi" w:hAnsiTheme="minorHAnsi" w:cstheme="minorHAnsi"/>
          <w:szCs w:val="18"/>
          <w:vertAlign w:val="superscript"/>
          <w:lang w:eastAsia="sk-SK"/>
        </w:rPr>
        <w:tab/>
      </w:r>
      <w:r w:rsidRPr="006345B0">
        <w:rPr>
          <w:rFonts w:asciiTheme="minorHAnsi" w:hAnsiTheme="minorHAnsi" w:cstheme="minorHAnsi"/>
          <w:szCs w:val="18"/>
          <w:lang w:eastAsia="sk-SK"/>
        </w:rPr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579A5B95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C50FE6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7EF3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7B83985" wp14:editId="504DE67B">
          <wp:simplePos x="0" y="0"/>
          <wp:positionH relativeFrom="column">
            <wp:posOffset>4602480</wp:posOffset>
          </wp:positionH>
          <wp:positionV relativeFrom="paragraph">
            <wp:posOffset>-168275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5BE7BA5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7CD4C434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ins w:id="20" w:author="Autor">
      <w:r w:rsidR="00F4366F">
        <w:rPr>
          <w:rFonts w:ascii="Arial Narrow" w:hAnsi="Arial Narrow" w:cs="Arial"/>
          <w:sz w:val="20"/>
        </w:rPr>
        <w:t>pre</w:t>
      </w:r>
    </w:ins>
    <w:del w:id="21" w:author="Autor">
      <w:r w:rsidRPr="00AD4FD2" w:rsidDel="00F4366F">
        <w:rPr>
          <w:rFonts w:ascii="Arial Narrow" w:hAnsi="Arial Narrow" w:cs="Arial"/>
          <w:sz w:val="20"/>
        </w:rPr>
        <w:delText>na</w:delText>
      </w:r>
    </w:del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36E4A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D7D7B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273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7B9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3192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675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A5F8C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3312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5B0"/>
    <w:rsid w:val="00634BE9"/>
    <w:rsid w:val="0063565C"/>
    <w:rsid w:val="00637D4D"/>
    <w:rsid w:val="006420C2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103E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2A63"/>
    <w:rsid w:val="006E3736"/>
    <w:rsid w:val="006E67EF"/>
    <w:rsid w:val="006F242F"/>
    <w:rsid w:val="006F283B"/>
    <w:rsid w:val="006F6E4B"/>
    <w:rsid w:val="006F757D"/>
    <w:rsid w:val="006F7E2F"/>
    <w:rsid w:val="0070076F"/>
    <w:rsid w:val="00706C0E"/>
    <w:rsid w:val="00715E12"/>
    <w:rsid w:val="00715F66"/>
    <w:rsid w:val="00716BCE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1397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1C51"/>
    <w:rsid w:val="00815F8F"/>
    <w:rsid w:val="00816151"/>
    <w:rsid w:val="00817406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1885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6DC7"/>
    <w:rsid w:val="00B27BF9"/>
    <w:rsid w:val="00B301CF"/>
    <w:rsid w:val="00B30383"/>
    <w:rsid w:val="00B30B74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107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35F8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2A86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160D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1A19"/>
    <w:rsid w:val="00F1243B"/>
    <w:rsid w:val="00F14EC2"/>
    <w:rsid w:val="00F152B3"/>
    <w:rsid w:val="00F204FC"/>
    <w:rsid w:val="00F225C5"/>
    <w:rsid w:val="00F27EF3"/>
    <w:rsid w:val="00F33E82"/>
    <w:rsid w:val="00F3461A"/>
    <w:rsid w:val="00F354B5"/>
    <w:rsid w:val="00F369CC"/>
    <w:rsid w:val="00F3711D"/>
    <w:rsid w:val="00F37A96"/>
    <w:rsid w:val="00F4187A"/>
    <w:rsid w:val="00F4366F"/>
    <w:rsid w:val="00F4378A"/>
    <w:rsid w:val="00F44AD3"/>
    <w:rsid w:val="00F45DCB"/>
    <w:rsid w:val="00F46770"/>
    <w:rsid w:val="00F5190F"/>
    <w:rsid w:val="00F52522"/>
    <w:rsid w:val="00F537B9"/>
    <w:rsid w:val="00F545F9"/>
    <w:rsid w:val="00F66A50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B537D"/>
    <w:rsid w:val="000E585C"/>
    <w:rsid w:val="00120575"/>
    <w:rsid w:val="00163B11"/>
    <w:rsid w:val="001D0118"/>
    <w:rsid w:val="001D7266"/>
    <w:rsid w:val="00212C3B"/>
    <w:rsid w:val="003266C0"/>
    <w:rsid w:val="004F1865"/>
    <w:rsid w:val="005A4146"/>
    <w:rsid w:val="005C668C"/>
    <w:rsid w:val="006B3B1E"/>
    <w:rsid w:val="006C5111"/>
    <w:rsid w:val="00722C31"/>
    <w:rsid w:val="00794524"/>
    <w:rsid w:val="0079578D"/>
    <w:rsid w:val="00A72FB5"/>
    <w:rsid w:val="00AD089D"/>
    <w:rsid w:val="00B20F1E"/>
    <w:rsid w:val="00B874A2"/>
    <w:rsid w:val="00C11D40"/>
    <w:rsid w:val="00C53F1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F123-EF17-4CD7-BFA2-CE4C0CCF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2020-01-28T14:21:00Z</dcterms:created>
  <dcterms:modified xsi:type="dcterms:W3CDTF">2021-02-19T15:04:00Z</dcterms:modified>
</cp:coreProperties>
</file>