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4E9BA04F" w:rsidR="00A97A10" w:rsidRPr="00385B43" w:rsidRDefault="00360C0B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bCs/>
                <w:sz w:val="18"/>
                <w:szCs w:val="18"/>
              </w:rPr>
              <w:t>Miestna akčná skupina Bodva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372ED20C" w:rsidR="00A97A10" w:rsidRPr="00385B43" w:rsidRDefault="00360C0B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bCs/>
                <w:sz w:val="18"/>
                <w:szCs w:val="18"/>
              </w:rPr>
              <w:t>IROP-CLLD-Q072-512-002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1A3CF140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ins w:id="0" w:author="Autor"/>
          <w:rFonts w:ascii="Arial Narrow" w:hAnsi="Arial Narrow"/>
        </w:rPr>
      </w:pPr>
    </w:p>
    <w:p w14:paraId="422CD817" w14:textId="77777777" w:rsidR="000B6107" w:rsidRDefault="000B6107" w:rsidP="00231C62">
      <w:pPr>
        <w:rPr>
          <w:ins w:id="1" w:author="Autor"/>
          <w:rFonts w:ascii="Arial Narrow" w:hAnsi="Arial Narrow"/>
        </w:rPr>
      </w:pPr>
    </w:p>
    <w:p w14:paraId="62D354CB" w14:textId="77777777" w:rsidR="000B6107" w:rsidRPr="00335488" w:rsidRDefault="000B6107" w:rsidP="000B6107">
      <w:pPr>
        <w:rPr>
          <w:ins w:id="2" w:author="Autor"/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ins w:id="3" w:author="Autor">
        <w:r w:rsidRPr="00335488">
          <w:rPr>
            <w:rFonts w:ascii="Arial Narrow" w:hAnsi="Arial Narrow"/>
            <w:b/>
            <w:bCs/>
            <w:i/>
            <w:sz w:val="20"/>
            <w:szCs w:val="18"/>
            <w:highlight w:val="green"/>
            <w:u w:val="single"/>
          </w:rPr>
          <w:t xml:space="preserve">Inštrukcia pre žiadateľov: </w:t>
        </w:r>
      </w:ins>
    </w:p>
    <w:p w14:paraId="6068EA41" w14:textId="77777777" w:rsidR="000B6107" w:rsidRPr="00335488" w:rsidRDefault="000B6107" w:rsidP="000B6107">
      <w:pPr>
        <w:rPr>
          <w:ins w:id="4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5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Žiadateľ pri vypĺňaní údajov v žiadosti o poskytnutie príspevku vymazáva inštrukcie, ktoré upresňujú spôsob alebo rozsah vyplnenia niektorých častí. </w:t>
        </w:r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>Žiadateľ pri predkladaní žiadosti o poskytnutie príspevku odstraňuje aj túto inštrukciu.</w:t>
        </w:r>
      </w:ins>
    </w:p>
    <w:p w14:paraId="33EF98C7" w14:textId="77777777" w:rsidR="000B6107" w:rsidRDefault="000B6107" w:rsidP="000B6107">
      <w:pPr>
        <w:rPr>
          <w:ins w:id="6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7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 Žiadateľ môže ponechať inštrukcie v časti 7. ako pomôcku pre overenie, či sa vyjadril k všetkým požadovaným náležitostiam.</w:t>
        </w:r>
      </w:ins>
    </w:p>
    <w:p w14:paraId="4D6AB608" w14:textId="77777777" w:rsidR="000B6107" w:rsidRDefault="000B6107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141024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29E99663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21DD944" w14:textId="77777777" w:rsidR="00D92637" w:rsidRPr="00360C0B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B3 Nákup vozidiel spoločnej dopravy osôb</w:t>
            </w:r>
          </w:p>
          <w:p w14:paraId="679E5965" w14:textId="50CC2A9A" w:rsidR="00CD0FA6" w:rsidRPr="00385B43" w:rsidRDefault="00CD0FA6" w:rsidP="00360C0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136D70EA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44EDB6F1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36C4C684" w:rsidR="0009206F" w:rsidRPr="00092D1F" w:rsidRDefault="00360C0B" w:rsidP="00092D1F">
            <w:pPr>
              <w:rPr>
                <w:rFonts w:ascii="Arial Narrow" w:hAnsi="Arial Narrow"/>
                <w:bCs/>
                <w:sz w:val="18"/>
                <w:szCs w:val="18"/>
              </w:rPr>
            </w:pPr>
            <w:del w:id="8" w:author="Autor">
              <w:r w:rsidRPr="00360C0B" w:rsidDel="00092D1F">
                <w:rPr>
                  <w:rFonts w:ascii="Arial Narrow" w:hAnsi="Arial Narrow"/>
                  <w:sz w:val="18"/>
                  <w:szCs w:val="18"/>
                </w:rPr>
                <w:delText>Maximálna dĺžka realizácie hlavnej aktivity projektu: 9 mesiacov od nadobudnutia účinnosti zmluvy o príspevku</w:delText>
              </w:r>
              <w:r w:rsidR="0009206F" w:rsidRPr="00360C0B" w:rsidDel="00092D1F">
                <w:rPr>
                  <w:rFonts w:ascii="Arial Narrow" w:hAnsi="Arial Narrow"/>
                  <w:sz w:val="18"/>
                  <w:szCs w:val="18"/>
                </w:rPr>
                <w:delText>.</w:delText>
              </w:r>
            </w:del>
            <w:ins w:id="9" w:author="Autor">
              <w:r w:rsidR="00092D1F" w:rsidRPr="00204EA5">
                <w:rPr>
                  <w:rFonts w:ascii="Arial Narrow" w:hAnsi="Arial Narrow"/>
                  <w:bCs/>
                  <w:sz w:val="18"/>
                  <w:szCs w:val="18"/>
                </w:rPr>
                <w:t xml:space="preserve"> Žiadateľ je povinný ukončiť práce na projekte do 9 mesiacov od nadobudnutia účinnosti zmluvy o poskytnutí príspevku. Zároveň je žiadateľ povinný zrealizovať hlavnú aktivitu projektu najneskôr do 30.6.2023.</w:t>
              </w:r>
            </w:ins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5AB2CEE4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74D1CFE1" w:rsidR="00E101A2" w:rsidRPr="00385B43" w:rsidRDefault="00E101A2" w:rsidP="00360C0B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360C0B" w:rsidRPr="00E101A2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="00360C0B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17604D50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360C0B">
                  <w:rPr>
                    <w:rFonts w:ascii="Arial" w:hAnsi="Arial" w:cs="Arial"/>
                    <w:sz w:val="22"/>
                  </w:rPr>
                  <w:t>B3 Nákup vozdiel spoločnej dopravy osôb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01BF4CB5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ins w:id="10" w:author="Autor">
              <w:r w:rsidR="00092D1F">
                <w:rPr>
                  <w:rFonts w:ascii="Arial Narrow" w:hAnsi="Arial Narrow"/>
                  <w:sz w:val="18"/>
                  <w:szCs w:val="18"/>
                </w:rPr>
                <w:t xml:space="preserve">uvedie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AD29F57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72F1A1A1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B301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1D06659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948197C" w14:textId="60C6B310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Počet nakúpených vozidiel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16A19F5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5AB1C89D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E35500A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11AA52C0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6B7AF1C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67B0DA68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360C0B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141024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22EE7108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ins w:id="11" w:author="Autor">
              <w:r w:rsidR="00092D1F">
                <w:rPr>
                  <w:rFonts w:ascii="Arial Narrow" w:hAnsi="Arial Narrow"/>
                  <w:sz w:val="18"/>
                  <w:szCs w:val="18"/>
                </w:rPr>
                <w:t>a</w:t>
              </w:r>
            </w:ins>
            <w:del w:id="12" w:author="Autor">
              <w:r w:rsidDel="00092D1F">
                <w:rPr>
                  <w:rFonts w:ascii="Arial Narrow" w:hAnsi="Arial Narrow"/>
                  <w:sz w:val="18"/>
                  <w:szCs w:val="18"/>
                </w:rPr>
                <w:delText>e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V prípade obstarávania </w:t>
            </w:r>
            <w:r>
              <w:rPr>
                <w:rFonts w:ascii="Arial Narrow" w:hAnsi="Arial Narrow"/>
                <w:sz w:val="18"/>
                <w:szCs w:val="18"/>
              </w:rPr>
              <w:lastRenderedPageBreak/>
              <w:t>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t.j.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141024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141024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B911BAA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21C5D6E4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493C188" w14:textId="717130AF" w:rsidR="00BF5CBE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1E659EFD" w14:textId="0937DC9E" w:rsidR="00BF5CBE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3F17442F" w14:textId="7A9F8E0C" w:rsidR="00BF5CBE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inovatívneho charakteru,</w:t>
            </w:r>
          </w:p>
          <w:p w14:paraId="52D7980C" w14:textId="095956CE" w:rsidR="00966699" w:rsidRPr="00BF5CBE" w:rsidRDefault="00CD7E0C" w:rsidP="00BF5CBE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71D4C867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0E998835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inaktívnosti projektu – spôsobu realizácie hlavnej aktivity projektu,</w:t>
            </w:r>
          </w:p>
          <w:p w14:paraId="4C6F8CB6" w14:textId="52B64100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56194D6E" w14:textId="77777777" w:rsidR="00BF5CBE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23BC6488" w14:textId="77777777" w:rsidR="00BF5CBE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2292B920" w14:textId="0B191813" w:rsidR="00BF5CBE" w:rsidRPr="00385B43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7CE5497" w14:textId="0E82375C" w:rsidR="00F13DF8" w:rsidRPr="00501E59" w:rsidRDefault="008A2FD8" w:rsidP="00501E59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6003D420" w:rsidR="008C79D4" w:rsidRDefault="003B486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 v súlade s ich definičným vymedzením uvedeným v rámci podmienky poskytnutia príspevku č. 12 Kritériá pre výber projektov Výzvy na predkladanie žiadostí o poskytnutie príspevku</w:t>
            </w:r>
            <w:r w:rsidR="008C79D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79D1CA8F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13" w:author="Autor"/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BF5CB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5C77594" w14:textId="7E230827" w:rsidR="00092D1F" w:rsidRPr="00385B43" w:rsidRDefault="00092D1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14" w:author="Autor">
              <w:r w:rsidRPr="007E493D"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 udržateľnosťou projektu a popis manažmentu rizík udržateľnosti projektu (identifikovanie rizík, popis prostriedkov na ich elimináciu)</w:t>
              </w:r>
              <w:r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2C56A6C3" w14:textId="10FDF5F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BF5CB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597777B1" w:rsidR="00F13DF8" w:rsidRPr="00501E59" w:rsidRDefault="00F74163" w:rsidP="00BF5CBE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2883EA9" w14:textId="77777777" w:rsidR="008A2FD8" w:rsidRDefault="00BF41C1" w:rsidP="00BF5CBE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6C45F300" w:rsidR="00BF5CBE" w:rsidRPr="00BF5CBE" w:rsidRDefault="00BF5CBE" w:rsidP="00BF5CBE">
            <w:pPr>
              <w:pStyle w:val="Zoznamsodrkami2"/>
              <w:numPr>
                <w:ilvl w:val="0"/>
                <w:numId w:val="0"/>
              </w:numPr>
              <w:ind w:left="1134"/>
              <w:jc w:val="both"/>
              <w:rPr>
                <w:rFonts w:ascii="Arial Narrow" w:hAnsi="Arial Narrow"/>
                <w:sz w:val="18"/>
                <w:lang w:val="sk-SK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B2EAED6" w14:textId="77777777" w:rsidR="001E144B" w:rsidRDefault="001E144B" w:rsidP="001E144B">
            <w:pPr>
              <w:jc w:val="left"/>
              <w:rPr>
                <w:ins w:id="15" w:author="Autor"/>
                <w:rFonts w:ascii="Arial Narrow" w:hAnsi="Arial Narrow"/>
                <w:sz w:val="18"/>
                <w:szCs w:val="18"/>
              </w:rPr>
            </w:pPr>
            <w:ins w:id="16" w:author="Autor">
              <w:r>
                <w:rPr>
                  <w:rFonts w:ascii="Arial Narrow" w:hAnsi="Arial Narrow"/>
                  <w:sz w:val="18"/>
                  <w:szCs w:val="18"/>
                </w:rPr>
                <w:t>Ž</w:t>
              </w:r>
              <w:r w:rsidRPr="00F15F1F">
                <w:rPr>
                  <w:rFonts w:ascii="Arial Narrow" w:hAnsi="Arial Narrow"/>
                  <w:sz w:val="18"/>
                  <w:szCs w:val="18"/>
                </w:rPr>
                <w:t>iadateľ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 xml:space="preserve"> uvedie </w:t>
              </w:r>
              <w:r>
                <w:rPr>
                  <w:rFonts w:ascii="Arial Narrow" w:hAnsi="Arial Narrow"/>
                  <w:sz w:val="18"/>
                  <w:szCs w:val="18"/>
                </w:rPr>
                <w:t>hodnoty v súlade s 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rozpočt</w:t>
              </w:r>
              <w:r>
                <w:rPr>
                  <w:rFonts w:ascii="Arial Narrow" w:hAnsi="Arial Narrow"/>
                  <w:sz w:val="18"/>
                  <w:szCs w:val="18"/>
                </w:rPr>
                <w:t xml:space="preserve">om 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projektu, ktorí tvorí prílohu ŽoPr.</w:t>
              </w:r>
              <w:r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Hodnota sa uvádza s presnosťou na dve desatinné miesta v mene EUR.</w:t>
              </w:r>
            </w:ins>
          </w:p>
          <w:p w14:paraId="38F61957" w14:textId="77777777" w:rsidR="001E144B" w:rsidRDefault="001E144B" w:rsidP="001E144B">
            <w:pPr>
              <w:jc w:val="left"/>
              <w:rPr>
                <w:ins w:id="17" w:author="Autor"/>
                <w:rFonts w:ascii="Arial Narrow" w:hAnsi="Arial Narrow"/>
                <w:sz w:val="18"/>
                <w:szCs w:val="18"/>
              </w:rPr>
            </w:pPr>
          </w:p>
          <w:p w14:paraId="5436F107" w14:textId="77777777" w:rsidR="001E144B" w:rsidRDefault="001E144B" w:rsidP="001E144B">
            <w:pPr>
              <w:jc w:val="left"/>
              <w:rPr>
                <w:ins w:id="18" w:author="Autor"/>
                <w:rFonts w:ascii="Arial Narrow" w:hAnsi="Arial Narrow"/>
                <w:sz w:val="18"/>
                <w:szCs w:val="18"/>
              </w:rPr>
            </w:pPr>
          </w:p>
          <w:p w14:paraId="5AC96BE3" w14:textId="77777777" w:rsidR="001E144B" w:rsidRPr="00E0609C" w:rsidRDefault="001E144B" w:rsidP="001E144B">
            <w:pPr>
              <w:jc w:val="left"/>
              <w:rPr>
                <w:ins w:id="19" w:author="Autor"/>
                <w:rFonts w:ascii="Arial Narrow" w:hAnsi="Arial Narrow"/>
                <w:sz w:val="22"/>
                <w:szCs w:val="18"/>
              </w:rPr>
            </w:pPr>
            <w:ins w:id="20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Celkové oprávnené výdavky:</w:t>
              </w:r>
            </w:ins>
          </w:p>
          <w:p w14:paraId="7C3CD534" w14:textId="77777777" w:rsidR="001E144B" w:rsidRPr="00E0609C" w:rsidRDefault="001E144B" w:rsidP="001E144B">
            <w:pPr>
              <w:jc w:val="left"/>
              <w:rPr>
                <w:ins w:id="21" w:author="Autor"/>
                <w:rFonts w:ascii="Arial Narrow" w:hAnsi="Arial Narrow"/>
                <w:sz w:val="22"/>
                <w:szCs w:val="18"/>
              </w:rPr>
            </w:pPr>
          </w:p>
          <w:p w14:paraId="44CC21C1" w14:textId="77777777" w:rsidR="001E144B" w:rsidRDefault="001E144B" w:rsidP="001E144B">
            <w:pPr>
              <w:jc w:val="left"/>
              <w:rPr>
                <w:ins w:id="22" w:author="Autor"/>
                <w:rFonts w:ascii="Arial Narrow" w:hAnsi="Arial Narrow"/>
                <w:sz w:val="22"/>
                <w:szCs w:val="18"/>
              </w:rPr>
            </w:pPr>
            <w:ins w:id="23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Miera príspevku z celkových oprávnených výdavkov (%)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6637B84F" w14:textId="77777777" w:rsidR="001E144B" w:rsidRPr="00E0609C" w:rsidRDefault="001E144B" w:rsidP="001E144B">
            <w:pPr>
              <w:jc w:val="left"/>
              <w:rPr>
                <w:ins w:id="24" w:author="Autor"/>
                <w:rFonts w:ascii="Arial Narrow" w:hAnsi="Arial Narrow"/>
                <w:b/>
                <w:sz w:val="22"/>
                <w:szCs w:val="18"/>
              </w:rPr>
            </w:pPr>
          </w:p>
          <w:p w14:paraId="02A6AEAE" w14:textId="77777777" w:rsidR="001E144B" w:rsidRPr="00E0609C" w:rsidRDefault="001E144B" w:rsidP="001E144B">
            <w:pPr>
              <w:jc w:val="left"/>
              <w:rPr>
                <w:ins w:id="25" w:author="Autor"/>
                <w:rFonts w:ascii="Arial Narrow" w:hAnsi="Arial Narrow"/>
                <w:b/>
                <w:sz w:val="22"/>
                <w:szCs w:val="18"/>
              </w:rPr>
            </w:pPr>
            <w:ins w:id="26" w:author="Autor">
              <w:r w:rsidRPr="00E0609C">
                <w:rPr>
                  <w:rFonts w:ascii="Arial Narrow" w:hAnsi="Arial Narrow"/>
                  <w:b/>
                  <w:sz w:val="22"/>
                  <w:szCs w:val="18"/>
                </w:rPr>
                <w:t>Žiadaná výška príspevku:</w:t>
              </w:r>
            </w:ins>
          </w:p>
          <w:p w14:paraId="4F8805FA" w14:textId="77777777" w:rsidR="001E144B" w:rsidRDefault="001E144B" w:rsidP="001E144B">
            <w:pPr>
              <w:jc w:val="left"/>
              <w:rPr>
                <w:ins w:id="27" w:author="Autor"/>
                <w:rFonts w:ascii="Arial Narrow" w:hAnsi="Arial Narrow"/>
                <w:sz w:val="18"/>
                <w:szCs w:val="18"/>
              </w:rPr>
            </w:pPr>
          </w:p>
          <w:p w14:paraId="305A2D94" w14:textId="77777777" w:rsidR="001E144B" w:rsidRPr="00E0609C" w:rsidRDefault="001E144B" w:rsidP="001E144B">
            <w:pPr>
              <w:jc w:val="left"/>
              <w:rPr>
                <w:ins w:id="28" w:author="Autor"/>
                <w:rFonts w:ascii="Arial Narrow" w:hAnsi="Arial Narrow"/>
                <w:sz w:val="22"/>
                <w:szCs w:val="18"/>
              </w:rPr>
            </w:pPr>
            <w:ins w:id="29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Výška spolufinancovania oprávnených výdavkov žiadateľom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16E10B46" w14:textId="5B5E6779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del w:id="30" w:author="Autor">
              <w:r w:rsidDel="001E144B">
                <w:rPr>
                  <w:rFonts w:ascii="Arial Narrow" w:hAnsi="Arial Narrow"/>
                  <w:sz w:val="18"/>
                  <w:szCs w:val="18"/>
                </w:rPr>
                <w:delText>Ž</w:delText>
              </w:r>
              <w:r w:rsidRPr="00F15F1F" w:rsidDel="001E144B">
                <w:rPr>
                  <w:rFonts w:ascii="Arial Narrow" w:hAnsi="Arial Narrow"/>
                  <w:sz w:val="18"/>
                  <w:szCs w:val="18"/>
                </w:rPr>
                <w:delText>iadateľ</w:delText>
              </w:r>
              <w:r w:rsidR="00402A70" w:rsidRPr="00385B43" w:rsidDel="001E144B">
                <w:rPr>
                  <w:rFonts w:ascii="Arial Narrow" w:hAnsi="Arial Narrow"/>
                  <w:sz w:val="18"/>
                  <w:szCs w:val="18"/>
                </w:rPr>
                <w:delText xml:space="preserve"> uvedie celkovú hodnotu žiadaného príspevku z rozpočtu projektu, ktorí tvorí prílohu ŽoPr.</w:delText>
              </w:r>
              <w:r w:rsidDel="001E144B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="00402A70" w:rsidRPr="00385B43" w:rsidDel="001E144B">
                <w:rPr>
                  <w:rFonts w:ascii="Arial Narrow" w:hAnsi="Arial Narrow"/>
                  <w:sz w:val="18"/>
                  <w:szCs w:val="18"/>
                </w:rPr>
                <w:delText>Hodnota sa uvádza s presnosťou na dve desatinné miesta v mene EUR.</w:delText>
              </w:r>
            </w:del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CDB1126" w:rsidR="00C11A6E" w:rsidRPr="00385B43" w:rsidRDefault="00C11A6E" w:rsidP="00501E59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12BE5440" w:rsidR="00C0655E" w:rsidRPr="00385B43" w:rsidRDefault="00C0655E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2C5A9D15" w:rsidR="00C0655E" w:rsidRPr="00385B43" w:rsidRDefault="00353C0C" w:rsidP="00CA23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BA8B756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73F97E02" w:rsidR="00862AC5" w:rsidRPr="00385B43" w:rsidRDefault="006C343B" w:rsidP="00874D6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del w:id="31" w:author="Autor">
              <w:r w:rsidDel="00874D60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="00CA2332" w:rsidDel="00874D60">
                <w:rPr>
                  <w:rFonts w:ascii="Arial Narrow" w:hAnsi="Arial Narrow"/>
                  <w:sz w:val="18"/>
                  <w:szCs w:val="18"/>
                </w:rPr>
                <w:delText xml:space="preserve">2a </w:delText>
              </w:r>
            </w:del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5DF5D78A" w:rsidR="00C0655E" w:rsidRPr="00385B43" w:rsidRDefault="00C0655E" w:rsidP="00CA2332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bookmarkStart w:id="32" w:name="_GoBack"/>
            <w:bookmarkEnd w:id="32"/>
            <w:del w:id="33" w:author="Autor">
              <w:r w:rsidRPr="00385B43" w:rsidDel="004D6215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Pr="00353C0C" w:rsidDel="004D6215">
                <w:rPr>
                  <w:rFonts w:ascii="Arial Narrow" w:hAnsi="Arial Narrow"/>
                  <w:sz w:val="18"/>
                  <w:szCs w:val="18"/>
                </w:rPr>
                <w:delText>(ak relevantné</w:delText>
              </w:r>
              <w:r w:rsidR="00353C0C" w:rsidDel="004D6215">
                <w:rPr>
                  <w:rFonts w:ascii="Arial Narrow" w:hAnsi="Arial Narrow"/>
                  <w:sz w:val="18"/>
                  <w:szCs w:val="18"/>
                </w:rPr>
                <w:delText>)</w:delText>
              </w:r>
            </w:del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3B5ABE19" w:rsidR="00C0655E" w:rsidRPr="00CA2332" w:rsidRDefault="00C0655E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A2332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CA2332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3EA913CC" w:rsidR="00C0655E" w:rsidRPr="00CA2332" w:rsidRDefault="00C0655E" w:rsidP="00CA23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CA2332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CA2332">
              <w:rPr>
                <w:rFonts w:ascii="Arial Narrow" w:hAnsi="Arial Narrow"/>
                <w:sz w:val="18"/>
                <w:szCs w:val="18"/>
              </w:rPr>
              <w:t>4</w:t>
            </w:r>
            <w:r w:rsidRPr="00CA2332">
              <w:rPr>
                <w:rFonts w:ascii="Arial Narrow" w:hAnsi="Arial Narrow"/>
                <w:sz w:val="18"/>
                <w:szCs w:val="18"/>
              </w:rPr>
              <w:t xml:space="preserve"> ŽoPr - Uznesenie, resp. výpis z uznesenia o schválení programu rozvoja a príslušnej územnoplánovacej dokumentácie (ak</w:t>
            </w:r>
            <w:r w:rsidR="00C5470C" w:rsidRPr="00CA2332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 w:rsidRPr="00CA2332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CA2332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CA2332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CA2332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CA2332">
              <w:rPr>
                <w:rFonts w:ascii="Arial Narrow" w:hAnsi="Arial Narrow"/>
                <w:sz w:val="18"/>
                <w:szCs w:val="18"/>
              </w:rPr>
              <w:t>c</w:t>
            </w:r>
            <w:r w:rsidRPr="00CA2332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CA2332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3C5AEA8B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</w:t>
            </w:r>
            <w:r w:rsidR="00FB665C">
              <w:rPr>
                <w:rFonts w:ascii="Arial Narrow" w:hAnsi="Arial Narrow"/>
                <w:sz w:val="18"/>
                <w:szCs w:val="18"/>
              </w:rPr>
              <w:t xml:space="preserve"> žiadateľ ani jeho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12B4F1F" w:rsidR="00C0655E" w:rsidRPr="00385B43" w:rsidRDefault="00C0655E" w:rsidP="00CA2332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400410D3" w:rsidR="00CE155D" w:rsidRPr="00385B43" w:rsidRDefault="00CE155D" w:rsidP="00CA23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43F2FFA8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704BF428" w:rsidR="00CE155D" w:rsidRPr="00CA2332" w:rsidRDefault="00C41525" w:rsidP="00CA23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Príloha č.</w:t>
            </w:r>
            <w:r w:rsidR="00CA2332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D53FAB" w:rsidRPr="00385B43" w14:paraId="024BA2DC" w14:textId="77777777" w:rsidTr="002B6031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2B603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762A4A5E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2AE3D64B" w:rsidR="006E13CA" w:rsidRPr="00385B43" w:rsidRDefault="006E13CA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03AFFF12" w:rsidR="0036507C" w:rsidRPr="004924D8" w:rsidRDefault="004924D8" w:rsidP="004924D8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4924D8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0CF3BC21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7D8506E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34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34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73664EE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35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35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1117CD42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4924D8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4EDEAFBD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3987CE6C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8B2C9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667498E1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o všetkých zmenách, ktoré sa týkajú uvedených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99820E" w14:textId="77777777" w:rsidR="00141024" w:rsidRDefault="00141024" w:rsidP="00297396">
      <w:pPr>
        <w:spacing w:after="0" w:line="240" w:lineRule="auto"/>
      </w:pPr>
      <w:r>
        <w:separator/>
      </w:r>
    </w:p>
  </w:endnote>
  <w:endnote w:type="continuationSeparator" w:id="0">
    <w:p w14:paraId="6A5D55BD" w14:textId="77777777" w:rsidR="00141024" w:rsidRDefault="00141024" w:rsidP="00297396">
      <w:pPr>
        <w:spacing w:after="0" w:line="240" w:lineRule="auto"/>
      </w:pPr>
      <w:r>
        <w:continuationSeparator/>
      </w:r>
    </w:p>
  </w:endnote>
  <w:endnote w:type="continuationNotice" w:id="1">
    <w:p w14:paraId="6D845399" w14:textId="77777777" w:rsidR="00141024" w:rsidRDefault="001410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4B90EDBA" wp14:editId="40BBC99C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8383F06" id="Rovná spojnica 7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0E802E91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D6215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2FC0423" wp14:editId="7946ED10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E6720B4" id="Rovná spojnica 1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7DF8663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0C49271" wp14:editId="31016637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A069E26" id="Rovná spojnica 14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5CB75F43" wp14:editId="1DBB18EF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0FFFE4" id="Rovná spojnica 8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D6215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8C7CE88" wp14:editId="2DB85135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4BB2129" id="Rovná spojnica 1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74F5332F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042FFA6" wp14:editId="13102391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45E6CEE" id="Rovná spojnica 1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1B552C5" wp14:editId="6D3125D3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D1FA338" id="Rovná spojnica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D6215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085B4FF9" wp14:editId="1184F9A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D000AE0" id="Rovná spojnica 20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5383BBA9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0E356BD" wp14:editId="356B3C96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AF9FB99" id="Rovná spojnica 21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B45A365" wp14:editId="6E001F0E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F6CC841" id="Rovná spojnica 2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D6215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9201C79" wp14:editId="15B450C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6EA8D40" id="Rovná spojnica 5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02BF8394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D6215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09B918" w14:textId="77777777" w:rsidR="00141024" w:rsidRDefault="00141024" w:rsidP="00297396">
      <w:pPr>
        <w:spacing w:after="0" w:line="240" w:lineRule="auto"/>
      </w:pPr>
      <w:r>
        <w:separator/>
      </w:r>
    </w:p>
  </w:footnote>
  <w:footnote w:type="continuationSeparator" w:id="0">
    <w:p w14:paraId="6D3BDF3D" w14:textId="77777777" w:rsidR="00141024" w:rsidRDefault="00141024" w:rsidP="00297396">
      <w:pPr>
        <w:spacing w:after="0" w:line="240" w:lineRule="auto"/>
      </w:pPr>
      <w:r>
        <w:continuationSeparator/>
      </w:r>
    </w:p>
  </w:footnote>
  <w:footnote w:type="continuationNotice" w:id="1">
    <w:p w14:paraId="1176CB51" w14:textId="77777777" w:rsidR="00141024" w:rsidRDefault="00141024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487CAD87" w14:textId="744716E7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</w:t>
      </w:r>
      <w:r w:rsidR="00A1218B">
        <w:rPr>
          <w:rStyle w:val="Odkaznapoznmkupodiarou"/>
          <w:rFonts w:ascii="Arial Narrow" w:hAnsi="Arial Narrow"/>
          <w:sz w:val="18"/>
          <w:vertAlign w:val="baseline"/>
        </w:rPr>
        <w:t>P</w:t>
      </w:r>
      <w:r w:rsidR="00A1218B">
        <w:rPr>
          <w:rFonts w:ascii="Arial Narrow" w:hAnsi="Arial Narrow"/>
          <w:sz w:val="18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26D35FCA" w:rsidR="003213BB" w:rsidRPr="001F013A" w:rsidRDefault="00506313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6944" behindDoc="0" locked="1" layoutInCell="1" allowOverlap="1" wp14:anchorId="160E7E8F" wp14:editId="047BA503">
          <wp:simplePos x="0" y="0"/>
          <wp:positionH relativeFrom="column">
            <wp:posOffset>2200275</wp:posOffset>
          </wp:positionH>
          <wp:positionV relativeFrom="paragraph">
            <wp:posOffset>-203835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632" behindDoc="1" locked="0" layoutInCell="1" allowOverlap="1" wp14:anchorId="26999D6E" wp14:editId="7ABFB017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64896" behindDoc="1" locked="0" layoutInCell="1" allowOverlap="1" wp14:anchorId="35A01954" wp14:editId="46332D4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345BE66A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5982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2D1F"/>
    <w:rsid w:val="000931F4"/>
    <w:rsid w:val="00094C8A"/>
    <w:rsid w:val="000A2DCF"/>
    <w:rsid w:val="000B0976"/>
    <w:rsid w:val="000B4587"/>
    <w:rsid w:val="000B5BD1"/>
    <w:rsid w:val="000B6107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7AC"/>
    <w:rsid w:val="000E5BFB"/>
    <w:rsid w:val="000E6882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024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E144B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6B4F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3788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0C0B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7EB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4860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4D8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215"/>
    <w:rsid w:val="004D675D"/>
    <w:rsid w:val="004D69FF"/>
    <w:rsid w:val="004E1716"/>
    <w:rsid w:val="004E46B3"/>
    <w:rsid w:val="004E5387"/>
    <w:rsid w:val="004E60E8"/>
    <w:rsid w:val="00500FB7"/>
    <w:rsid w:val="00501E59"/>
    <w:rsid w:val="00502FF7"/>
    <w:rsid w:val="0050379E"/>
    <w:rsid w:val="00504D90"/>
    <w:rsid w:val="00505404"/>
    <w:rsid w:val="00505686"/>
    <w:rsid w:val="005059AE"/>
    <w:rsid w:val="00506313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0EC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B92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06D76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2E8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D60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2C97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218B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CDC"/>
    <w:rsid w:val="00AB6F63"/>
    <w:rsid w:val="00AB73E6"/>
    <w:rsid w:val="00AC6D7E"/>
    <w:rsid w:val="00AD18B8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BF5CBE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2332"/>
    <w:rsid w:val="00CA42EB"/>
    <w:rsid w:val="00CA529B"/>
    <w:rsid w:val="00CA658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CF78E4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4C5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184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665C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microsoft.com/office/2016/09/relationships/commentsIds" Target="commentsIds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0F3C60"/>
    <w:rsid w:val="00147404"/>
    <w:rsid w:val="0031009D"/>
    <w:rsid w:val="00370346"/>
    <w:rsid w:val="003A4868"/>
    <w:rsid w:val="003B20BC"/>
    <w:rsid w:val="003F65B3"/>
    <w:rsid w:val="00417961"/>
    <w:rsid w:val="0046276E"/>
    <w:rsid w:val="0050057B"/>
    <w:rsid w:val="00503470"/>
    <w:rsid w:val="00514765"/>
    <w:rsid w:val="00517339"/>
    <w:rsid w:val="005A698A"/>
    <w:rsid w:val="006845DE"/>
    <w:rsid w:val="006E44B6"/>
    <w:rsid w:val="007B0225"/>
    <w:rsid w:val="00803F6C"/>
    <w:rsid w:val="008A5F9C"/>
    <w:rsid w:val="008B0ACE"/>
    <w:rsid w:val="008F0B6E"/>
    <w:rsid w:val="00966EEE"/>
    <w:rsid w:val="00976238"/>
    <w:rsid w:val="009B4DB2"/>
    <w:rsid w:val="009C3CCC"/>
    <w:rsid w:val="00A118B3"/>
    <w:rsid w:val="00A15D86"/>
    <w:rsid w:val="00A204A5"/>
    <w:rsid w:val="00A97D99"/>
    <w:rsid w:val="00BE51E0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3FCBE-5A55-4514-97B6-058F6D940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3312</Words>
  <Characters>18881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2020-01-30T15:12:00Z</dcterms:created>
  <dcterms:modified xsi:type="dcterms:W3CDTF">2021-02-19T14:57:00Z</dcterms:modified>
</cp:coreProperties>
</file>