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1A60DC43" w14:textId="77777777" w:rsidR="00007836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10EEC026" w14:textId="77777777" w:rsidR="00007836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24E220F" w14:textId="77777777" w:rsidR="00007836" w:rsidRPr="006F274E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6F274E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6F274E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6F274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6F274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3855F309" w14:textId="77777777" w:rsidR="00814341" w:rsidRPr="006F274E" w:rsidRDefault="00814341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F274E" w14:paraId="2833732E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6F274E" w:rsidRDefault="00334C9E" w:rsidP="002C3247">
            <w:pPr>
              <w:spacing w:before="120" w:after="120"/>
            </w:pPr>
            <w:r w:rsidRPr="006F274E">
              <w:t>Integrovaný regionálny operačný program</w:t>
            </w:r>
          </w:p>
        </w:tc>
      </w:tr>
      <w:tr w:rsidR="00334C9E" w:rsidRPr="006F274E" w14:paraId="378F3D0C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6F274E" w:rsidRDefault="00334C9E" w:rsidP="002C3247">
            <w:pPr>
              <w:spacing w:before="120" w:after="120"/>
            </w:pPr>
            <w:r w:rsidRPr="006F274E">
              <w:t>5. Miestny rozvoj vedený komunitou</w:t>
            </w:r>
          </w:p>
        </w:tc>
      </w:tr>
      <w:tr w:rsidR="00334C9E" w:rsidRPr="006F274E" w14:paraId="6D89574A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6F274E" w:rsidRDefault="00334C9E" w:rsidP="002C3247">
            <w:pPr>
              <w:tabs>
                <w:tab w:val="left" w:pos="8545"/>
              </w:tabs>
              <w:spacing w:before="120" w:after="120"/>
            </w:pPr>
            <w:r w:rsidRPr="006F274E">
              <w:t>5.1 Záväzné investície v rámci stratégií miestneho rozvoja vedeného komunitou</w:t>
            </w:r>
            <w:r w:rsidR="00563B2B" w:rsidRPr="006F274E">
              <w:tab/>
            </w:r>
          </w:p>
        </w:tc>
      </w:tr>
      <w:tr w:rsidR="00AD4FD2" w:rsidRPr="006F274E" w14:paraId="2CF50C3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22A1A456" w:rsidR="00AD4FD2" w:rsidRPr="006F274E" w:rsidRDefault="001620AF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F274E" w14:paraId="46393496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F47E557" w:rsidR="00AD4FD2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AD4FD2" w:rsidRPr="006F274E" w14:paraId="5F2CF32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5003A94A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7B93085" w:rsidR="00AD4FD2" w:rsidRPr="006F274E" w:rsidRDefault="001620AF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F274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55667FC" w14:textId="77777777" w:rsidR="00DF49D5" w:rsidRDefault="00DF49D5">
      <w:pPr>
        <w:rPr>
          <w:rFonts w:cs="Arial"/>
          <w:b/>
          <w:color w:val="000000" w:themeColor="text1"/>
        </w:rPr>
      </w:pPr>
    </w:p>
    <w:p w14:paraId="378E4305" w14:textId="77777777" w:rsidR="00DF49D5" w:rsidRDefault="00DF49D5">
      <w:pPr>
        <w:rPr>
          <w:rFonts w:cs="Arial"/>
          <w:b/>
          <w:color w:val="000000" w:themeColor="text1"/>
        </w:rPr>
      </w:pPr>
    </w:p>
    <w:p w14:paraId="7A7D7263" w14:textId="77777777" w:rsidR="00007836" w:rsidRDefault="00007836">
      <w:pPr>
        <w:rPr>
          <w:rFonts w:cs="Arial"/>
          <w:b/>
          <w:color w:val="000000" w:themeColor="text1"/>
        </w:rPr>
      </w:pPr>
    </w:p>
    <w:p w14:paraId="67ADEDE2" w14:textId="77777777" w:rsidR="00DF49D5" w:rsidRDefault="00DF49D5">
      <w:pPr>
        <w:rPr>
          <w:rFonts w:cs="Arial"/>
          <w:b/>
          <w:color w:val="000000" w:themeColor="text1"/>
        </w:rPr>
      </w:pPr>
    </w:p>
    <w:p w14:paraId="2564EF9E" w14:textId="77777777" w:rsidR="00007836" w:rsidRDefault="00007836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DF49D5" w:rsidRPr="008003C9" w14:paraId="226B7F49" w14:textId="77777777" w:rsidTr="00007836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98774FF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CA04E8D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CF250FC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719C49E" w14:textId="77777777" w:rsidR="00DF49D5" w:rsidRPr="008003C9" w:rsidRDefault="00DF49D5" w:rsidP="0042771A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298989F" w14:textId="77777777" w:rsidR="00DF49D5" w:rsidRPr="008003C9" w:rsidRDefault="00DF49D5" w:rsidP="0042771A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323E094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DF49D5" w:rsidRPr="008003C9" w14:paraId="262B59B4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FECE1E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60A06" w14:textId="77777777" w:rsidR="00DF49D5" w:rsidRPr="008003C9" w:rsidRDefault="00DF49D5" w:rsidP="0042771A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DF49D5" w:rsidRPr="008003C9" w14:paraId="5E298058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49F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991F5D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0F905D06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997" w14:textId="6FAD20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5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E03" w14:textId="77777777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DF49D5" w:rsidRPr="008003C9" w14:paraId="4C24DF3D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63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ADB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80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15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C7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B75" w14:textId="77777777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DF49D5" w:rsidRPr="008003C9" w14:paraId="320F95E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50B0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55D58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AC339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03BC4" w14:textId="0CBE67A4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B2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E78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DF49D5" w:rsidRPr="008003C9" w14:paraId="4056992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0FD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86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0F4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515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BA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E79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DF49D5" w:rsidRPr="008003C9" w14:paraId="7CC57B70" w14:textId="77777777" w:rsidTr="00007836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DFB5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AC04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01E0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C1D8" w14:textId="0B1D5B13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2A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25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DF49D5" w:rsidRPr="008003C9" w14:paraId="5EF096A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3C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7D0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83C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C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A9A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9DD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DF49D5" w:rsidRPr="008003C9" w14:paraId="10FC374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A8A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F791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3536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70187" w14:textId="147C99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78A1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7123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33A30B7B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DF49D5" w:rsidRPr="008003C9" w14:paraId="7084DCE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D6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0CF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538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E1A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BD3C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6CB4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34B7214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DF49D5" w:rsidRPr="008003C9" w14:paraId="0B69CB85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0D9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20C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B38FA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032DB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FAA3" w14:textId="303943B7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1B73" w14:textId="0D3C3996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FB9E" w14:textId="31DDB529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1A161856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6F2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049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3D66B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59E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C0F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7374" w14:textId="217BB59F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7B301E2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3F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5C9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C4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ED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67A9" w14:textId="2F17AFB3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88B" w14:textId="21F3526E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4528685E" w14:textId="77777777" w:rsidTr="00007836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683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48D9" w14:textId="2BC364D3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1241" w14:textId="7A03CAF3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 w:rsidR="006419FD"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BDFAA" w14:textId="4B66578B" w:rsidR="00DF49D5" w:rsidRPr="008003C9" w:rsidRDefault="00D66246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57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617143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67A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49D5" w:rsidRPr="008003C9" w14:paraId="1A9F8B3D" w14:textId="77777777" w:rsidTr="00007836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40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D7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F50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0C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8B1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38C63C3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C5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F49D5" w:rsidRPr="008003C9" w14:paraId="37C7174C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AD5F40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2C0E04" w14:textId="69632A85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227B5C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E32BFA" w14:textId="09EFB102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1AC81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7B3C59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DF49D5" w:rsidRPr="008003C9" w14:paraId="137288A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D586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9A2C3D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3FF1EF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4E24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F9FB6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EEBA6B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DF49D5" w:rsidRPr="008003C9" w14:paraId="5D84074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F0F065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430CF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560587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EC7AF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F74E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94336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DF49D5" w:rsidRPr="008003C9" w14:paraId="4DF4BD36" w14:textId="77777777" w:rsidTr="00007836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8E09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6C4BCF" w14:textId="202A3F74" w:rsidR="00DF49D5" w:rsidRPr="003F4962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</w:t>
            </w:r>
            <w:r w:rsidR="003F4962"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506F7" w14:textId="77777777" w:rsidR="00DF49D5" w:rsidRPr="008003C9" w:rsidRDefault="00DF49D5" w:rsidP="00467094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08DF23" w14:textId="1A38A3C6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651E6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4C235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42137314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0B9D1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95E7A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E4ADE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09EFB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FED22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05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3D30DA7" w14:textId="77777777" w:rsidTr="00007836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32984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A0AE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522C98" w14:textId="77777777" w:rsidR="00DF49D5" w:rsidRPr="008003C9" w:rsidRDefault="00DF49D5" w:rsidP="00467094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2859EC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29372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735742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8B5398E" w14:textId="77777777" w:rsidR="00DF49D5" w:rsidRPr="008003C9" w:rsidRDefault="00DF49D5" w:rsidP="00467094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6DEA6E" w14:textId="626D67EC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C762E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29920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DF49D5" w:rsidRPr="008003C9" w14:paraId="05372223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789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82FA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D777F2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214220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F29CD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77CE6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DF49D5" w:rsidRPr="008003C9" w14:paraId="7388A83A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2559FB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9AD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DF49D5" w:rsidRPr="008003C9" w14:paraId="4402B86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D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59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12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F46D647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7B97320A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7267981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0738" w14:textId="04FFBFCA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9B9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060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F49D5" w:rsidRPr="008003C9" w14:paraId="2982316C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25F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A8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72C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EA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3D4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37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F49D5" w:rsidRPr="008003C9" w14:paraId="1D9EBF93" w14:textId="77777777" w:rsidTr="00007836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ED3F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06EC3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013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06ED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57D0F67F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068D3B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733E129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2F5C9A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93907C" w14:textId="03E67A14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1A9A3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C3B6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29F04BA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81AE1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9C17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1940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D9D09F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256769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FD068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645C1BE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2FAA5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A64F86" w14:textId="74127CE5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 xml:space="preserve">Administratívna a </w:t>
            </w:r>
            <w:r w:rsidR="00E83D36" w:rsidRPr="008003C9">
              <w:rPr>
                <w:rFonts w:asciiTheme="minorHAnsi" w:hAnsiTheme="minorHAnsi" w:cstheme="minorHAnsi"/>
                <w:b/>
                <w:u w:color="000000"/>
              </w:rPr>
              <w:t>prevádzková kapacita žiadateľa</w:t>
            </w:r>
          </w:p>
        </w:tc>
      </w:tr>
      <w:tr w:rsidR="00DF49D5" w:rsidRPr="008003C9" w14:paraId="6230ED8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5C6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4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E32" w14:textId="342AE628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</w:t>
            </w:r>
            <w:r w:rsidR="00CF100C" w:rsidRPr="008003C9"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pod</w:t>
            </w:r>
            <w:r w:rsidR="00CF100C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D12F" w14:textId="4D59AA48" w:rsidR="00DF49D5" w:rsidRPr="008003C9" w:rsidRDefault="00DF49D5" w:rsidP="00D66246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CAB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F49D5" w:rsidRPr="008003C9" w14:paraId="7D192DD1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2F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FFA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CD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E74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2CDF" w14:textId="470D1CC6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F49D5" w:rsidRPr="008003C9" w14:paraId="07862A83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FFA938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0B95FE" w14:textId="77777777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DF49D5" w:rsidRPr="008003C9" w14:paraId="27C35763" w14:textId="77777777" w:rsidTr="00007836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32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F93" w14:textId="54DA98FB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3E7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3D352C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3BF4BB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36C5B49C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59AE90DF" w14:textId="77777777" w:rsidR="00DF49D5" w:rsidRPr="008003C9" w:rsidRDefault="00DF49D5" w:rsidP="0042771A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8F8B0CD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0A2" w14:textId="6F5FE824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A741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F7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49D5" w:rsidRPr="008003C9" w14:paraId="7A9F4D1F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36CD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50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DCF" w14:textId="77777777" w:rsidR="00DF49D5" w:rsidRPr="008003C9" w:rsidRDefault="00DF49D5" w:rsidP="0042771A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B7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35C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B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49D5" w:rsidRPr="008003C9" w14:paraId="296509F3" w14:textId="77777777" w:rsidTr="00007836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E87D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F40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C833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A28189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F43CD9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733F6F3" w14:textId="1D953DAF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85F2" w14:textId="36F530CE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B32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5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49D5" w:rsidRPr="008003C9" w14:paraId="1A4A88D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687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2CDF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403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C0C7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54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FA9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49D5" w:rsidRPr="008003C9" w14:paraId="3BA3C5F4" w14:textId="77777777" w:rsidTr="00007836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02C65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3F07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0F0BD9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4926B7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1805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61611E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7B8B10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736BBCD8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894DF" w14:textId="26E3DDFF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FCB" w14:textId="413C5810" w:rsidR="00DF49D5" w:rsidRPr="008003C9" w:rsidRDefault="00DF49D5" w:rsidP="00D77CD8">
            <w:pPr>
              <w:jc w:val="center"/>
              <w:rPr>
                <w:rFonts w:asciiTheme="minorHAnsi" w:hAnsiTheme="minorHAnsi" w:cstheme="minorHAnsi"/>
              </w:rPr>
            </w:pPr>
            <w:del w:id="1" w:author="Autor">
              <w:r w:rsidRPr="008003C9" w:rsidDel="00D77CD8">
                <w:rPr>
                  <w:rFonts w:asciiTheme="minorHAnsi" w:eastAsia="Times New Roman" w:hAnsiTheme="minorHAnsi" w:cstheme="minorHAnsi"/>
                  <w:lang w:eastAsia="sk-SK"/>
                </w:rPr>
                <w:delText>0</w:delText>
              </w:r>
            </w:del>
            <w:ins w:id="2" w:author="Autor">
              <w:r w:rsidR="00D77CD8">
                <w:rPr>
                  <w:rFonts w:asciiTheme="minorHAnsi" w:eastAsia="Times New Roman" w:hAnsiTheme="minorHAnsi" w:cstheme="minorHAnsi"/>
                  <w:lang w:eastAsia="sk-SK"/>
                </w:rPr>
                <w:t>1</w:t>
              </w:r>
            </w:ins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del w:id="3" w:author="Autor">
              <w:r w:rsidRPr="008003C9" w:rsidDel="00D77CD8">
                <w:rPr>
                  <w:rFonts w:asciiTheme="minorHAnsi" w:eastAsia="Times New Roman" w:hAnsiTheme="minorHAnsi" w:cstheme="minorHAnsi"/>
                  <w:lang w:eastAsia="sk-SK"/>
                </w:rPr>
                <w:delText>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2BBD" w14:textId="0EAE0C3F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57A46298" w14:textId="77777777" w:rsidTr="00007836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E08B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387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06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FB0E4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36E" w14:textId="430B4271" w:rsidR="00DF49D5" w:rsidRPr="008003C9" w:rsidRDefault="00D77CD8" w:rsidP="00CF100C">
            <w:pPr>
              <w:jc w:val="center"/>
              <w:rPr>
                <w:rFonts w:asciiTheme="minorHAnsi" w:hAnsiTheme="minorHAnsi" w:cstheme="minorHAnsi"/>
              </w:rPr>
            </w:pPr>
            <w:ins w:id="4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</w:t>
              </w:r>
            </w:ins>
            <w:del w:id="5" w:author="Autor">
              <w:r w:rsidR="00DF49D5" w:rsidRPr="008003C9" w:rsidDel="00D77CD8">
                <w:rPr>
                  <w:rFonts w:asciiTheme="minorHAnsi" w:eastAsia="Times New Roman" w:hAnsiTheme="minorHAnsi" w:cstheme="minorHAnsi"/>
                  <w:lang w:eastAsia="sk-SK"/>
                </w:rPr>
                <w:delText>4</w:delText>
              </w:r>
            </w:del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C51" w14:textId="46188EE6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3475ADD4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752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970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487E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BB6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648" w14:textId="0ABA142D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ins w:id="6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</w:t>
              </w:r>
            </w:ins>
            <w:del w:id="7" w:author="Autor">
              <w:r w:rsidR="00DF49D5" w:rsidRPr="008003C9" w:rsidDel="00D77CD8">
                <w:rPr>
                  <w:rFonts w:asciiTheme="minorHAnsi" w:eastAsia="Times New Roman" w:hAnsiTheme="minorHAnsi" w:cstheme="minorHAnsi"/>
                  <w:lang w:eastAsia="sk-SK"/>
                </w:rPr>
                <w:delText>8</w:delText>
              </w:r>
            </w:del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ins w:id="8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y</w:t>
              </w:r>
            </w:ins>
            <w:del w:id="9" w:author="Autor">
              <w:r w:rsidR="00DF49D5" w:rsidRPr="008003C9" w:rsidDel="00D77CD8">
                <w:rPr>
                  <w:rFonts w:asciiTheme="minorHAnsi" w:eastAsia="Times New Roman" w:hAnsiTheme="minorHAnsi" w:cstheme="minorHAnsi"/>
                  <w:lang w:eastAsia="sk-SK"/>
                </w:rPr>
                <w:delText>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C223" w14:textId="372EE85E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69187E23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742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8049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5A8412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A50F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00C6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056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511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DF49D5" w:rsidRPr="008003C9" w14:paraId="63DE4180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BF10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BF51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4B6E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5C65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8A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4A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0D0D2106" w14:textId="77777777" w:rsidR="00E83D36" w:rsidRDefault="00E83D36">
      <w:pPr>
        <w:rPr>
          <w:rFonts w:cs="Arial"/>
          <w:b/>
          <w:color w:val="000000" w:themeColor="text1"/>
        </w:rPr>
      </w:pPr>
    </w:p>
    <w:p w14:paraId="4BB88A11" w14:textId="77777777" w:rsidR="00E83D36" w:rsidRDefault="00E83D36">
      <w:pPr>
        <w:rPr>
          <w:rFonts w:cs="Arial"/>
          <w:b/>
          <w:color w:val="000000" w:themeColor="text1"/>
        </w:rPr>
      </w:pPr>
    </w:p>
    <w:p w14:paraId="0195926F" w14:textId="77777777" w:rsidR="00E83D36" w:rsidRDefault="00E83D36">
      <w:pPr>
        <w:rPr>
          <w:rFonts w:cs="Arial"/>
          <w:b/>
          <w:color w:val="000000" w:themeColor="text1"/>
        </w:rPr>
      </w:pPr>
    </w:p>
    <w:p w14:paraId="621F6126" w14:textId="77777777" w:rsidR="00E83D36" w:rsidRDefault="00E83D36">
      <w:pPr>
        <w:rPr>
          <w:rFonts w:cs="Arial"/>
          <w:b/>
          <w:color w:val="000000" w:themeColor="text1"/>
        </w:rPr>
      </w:pPr>
    </w:p>
    <w:p w14:paraId="5D15A122" w14:textId="77777777" w:rsidR="00CF100C" w:rsidRDefault="00CF100C">
      <w:pPr>
        <w:rPr>
          <w:rFonts w:cs="Arial"/>
          <w:b/>
          <w:color w:val="000000" w:themeColor="text1"/>
        </w:rPr>
      </w:pPr>
    </w:p>
    <w:p w14:paraId="21D380F3" w14:textId="77777777" w:rsidR="00CF100C" w:rsidRDefault="00CF100C">
      <w:pPr>
        <w:rPr>
          <w:rFonts w:cs="Arial"/>
          <w:b/>
          <w:color w:val="000000" w:themeColor="text1"/>
        </w:rPr>
      </w:pPr>
    </w:p>
    <w:p w14:paraId="4A06BDD2" w14:textId="77777777" w:rsidR="00CF100C" w:rsidRDefault="00CF100C">
      <w:pPr>
        <w:rPr>
          <w:rFonts w:cs="Arial"/>
          <w:b/>
          <w:color w:val="000000" w:themeColor="text1"/>
        </w:rPr>
      </w:pPr>
    </w:p>
    <w:p w14:paraId="7FAD0F6E" w14:textId="77777777" w:rsidR="00CF100C" w:rsidRDefault="00CF100C">
      <w:pPr>
        <w:rPr>
          <w:rFonts w:cs="Arial"/>
          <w:b/>
          <w:color w:val="000000" w:themeColor="text1"/>
        </w:rPr>
      </w:pPr>
    </w:p>
    <w:p w14:paraId="2D35EF9D" w14:textId="77777777" w:rsidR="00CF100C" w:rsidRDefault="00CF100C">
      <w:pPr>
        <w:rPr>
          <w:rFonts w:cs="Arial"/>
          <w:b/>
          <w:color w:val="000000" w:themeColor="text1"/>
        </w:rPr>
      </w:pPr>
    </w:p>
    <w:p w14:paraId="09362F3B" w14:textId="77777777" w:rsidR="00CF100C" w:rsidRDefault="00CF100C">
      <w:pPr>
        <w:rPr>
          <w:rFonts w:cs="Arial"/>
          <w:b/>
          <w:color w:val="000000" w:themeColor="text1"/>
        </w:rPr>
      </w:pPr>
    </w:p>
    <w:p w14:paraId="7EBEB210" w14:textId="77777777" w:rsidR="00CF100C" w:rsidRDefault="00CF100C">
      <w:pPr>
        <w:rPr>
          <w:rFonts w:cs="Arial"/>
          <w:b/>
          <w:color w:val="000000" w:themeColor="text1"/>
        </w:rPr>
      </w:pPr>
    </w:p>
    <w:p w14:paraId="68DECAD1" w14:textId="77777777" w:rsidR="00E83D36" w:rsidRDefault="00E83D36">
      <w:pPr>
        <w:rPr>
          <w:rFonts w:cs="Arial"/>
          <w:b/>
          <w:color w:val="000000" w:themeColor="text1"/>
        </w:rPr>
      </w:pPr>
    </w:p>
    <w:p w14:paraId="46179B54" w14:textId="77777777" w:rsidR="00E83D36" w:rsidRDefault="00E83D36">
      <w:pPr>
        <w:rPr>
          <w:rFonts w:cs="Arial"/>
          <w:b/>
          <w:color w:val="000000" w:themeColor="text1"/>
        </w:rPr>
      </w:pPr>
    </w:p>
    <w:p w14:paraId="12AEB278" w14:textId="77777777" w:rsidR="00E83D36" w:rsidRDefault="00E83D36">
      <w:pPr>
        <w:rPr>
          <w:rFonts w:cs="Arial"/>
          <w:b/>
          <w:color w:val="000000" w:themeColor="text1"/>
        </w:rPr>
      </w:pPr>
    </w:p>
    <w:p w14:paraId="53016DF9" w14:textId="77777777" w:rsidR="00E83D36" w:rsidRDefault="00E83D36">
      <w:pPr>
        <w:rPr>
          <w:rFonts w:cs="Arial"/>
          <w:b/>
          <w:color w:val="000000" w:themeColor="text1"/>
        </w:rPr>
      </w:pPr>
    </w:p>
    <w:p w14:paraId="78E4D520" w14:textId="77777777" w:rsidR="00E83D36" w:rsidRDefault="00E83D36">
      <w:pPr>
        <w:rPr>
          <w:rFonts w:cs="Arial"/>
          <w:b/>
          <w:color w:val="000000" w:themeColor="text1"/>
        </w:rPr>
      </w:pPr>
    </w:p>
    <w:p w14:paraId="7DD12D80" w14:textId="77777777" w:rsidR="00E83D36" w:rsidRDefault="00E83D36">
      <w:pPr>
        <w:rPr>
          <w:rFonts w:cs="Arial"/>
          <w:b/>
          <w:color w:val="000000" w:themeColor="text1"/>
        </w:rPr>
      </w:pPr>
    </w:p>
    <w:p w14:paraId="5CCB7186" w14:textId="77777777" w:rsidR="00E83D36" w:rsidRDefault="00E83D36">
      <w:pPr>
        <w:rPr>
          <w:rFonts w:cs="Arial"/>
          <w:b/>
          <w:color w:val="000000" w:themeColor="text1"/>
        </w:rPr>
      </w:pPr>
    </w:p>
    <w:p w14:paraId="3A6790F1" w14:textId="77777777" w:rsidR="00CF100C" w:rsidRDefault="00CF100C">
      <w:pPr>
        <w:rPr>
          <w:rFonts w:cs="Arial"/>
          <w:b/>
          <w:color w:val="000000" w:themeColor="text1"/>
        </w:rPr>
      </w:pPr>
    </w:p>
    <w:p w14:paraId="39C140A5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45827FA4" w14:textId="77777777" w:rsidR="00CF100C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45D9DA86" w14:textId="77777777" w:rsidR="003F4962" w:rsidRPr="00334C9E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9214"/>
        <w:gridCol w:w="1417"/>
        <w:gridCol w:w="1701"/>
        <w:gridCol w:w="1279"/>
      </w:tblGrid>
      <w:tr w:rsidR="00E83D36" w:rsidRPr="003F4962" w14:paraId="1DCAB524" w14:textId="77777777" w:rsidTr="00D66246">
        <w:trPr>
          <w:trHeight w:val="431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66D70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Hodnotené oblasti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912FFE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Hodnotiace kritériá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ACFA1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Typ kritéria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2C41B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Hodnotenie</w:t>
            </w:r>
          </w:p>
          <w:p w14:paraId="02E19E0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/bodová škála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77AA3D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Maximum bodov</w:t>
            </w:r>
          </w:p>
        </w:tc>
      </w:tr>
      <w:tr w:rsidR="00E83D36" w:rsidRPr="003F4962" w14:paraId="2C840E00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93DB6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B07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Helvetica" w:hAnsiTheme="minorHAnsi" w:cstheme="minorHAnsi"/>
                <w:lang w:val="sk-SK"/>
              </w:rPr>
              <w:t>Súlad projektu s programovou stratégiou IROP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8AA1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7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15E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19D4CCBB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19D4DD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56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Súlad projektu so stratégiou CLLD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F0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9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C164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2BF3A836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BEECA4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6B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Posúdenie inovatívnosti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DB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8D8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4CF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  <w:bookmarkStart w:id="10" w:name="_GoBack"/>
            <w:bookmarkEnd w:id="10"/>
          </w:p>
        </w:tc>
      </w:tr>
      <w:tr w:rsidR="00E83D36" w:rsidRPr="003F4962" w14:paraId="43DFDEE1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88DF62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C2E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Vytvorenie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8C9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5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5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5361759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63EEB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DC4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Hodnota vytvoreného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D5C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55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CD7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E83D36" w:rsidRPr="003F4962" w14:paraId="5756FCB8" w14:textId="77777777" w:rsidTr="00D66246">
        <w:trPr>
          <w:trHeight w:val="39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9189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23B6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má dostatočnú pridanú hodnotu pre územie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E3F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246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6055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0E4E91" w:rsidRPr="003F4962" w14:paraId="5997BD73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43502D" w14:textId="77777777" w:rsidR="000E4E91" w:rsidRPr="003F4962" w:rsidRDefault="000E4E91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C2DD" w14:textId="37390220" w:rsidR="000E4E91" w:rsidRPr="003F4962" w:rsidRDefault="000E4E91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Prínos realizácie projektu na územie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D25" w14:textId="3E906930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2B83" w14:textId="75682ECC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69C" w14:textId="38D83A13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cstheme="minorHAnsi"/>
                <w:color w:val="000000" w:themeColor="text1"/>
              </w:rPr>
              <w:t>4</w:t>
            </w:r>
          </w:p>
        </w:tc>
      </w:tr>
      <w:tr w:rsidR="003F4962" w:rsidRPr="003F4962" w14:paraId="4B10B76F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0AF611" w14:textId="77777777" w:rsidR="003F4962" w:rsidRPr="003F4962" w:rsidRDefault="003F4962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D5B" w14:textId="254C395B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DB" w14:textId="6B7BE34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870" w14:textId="0ACB2E0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720" w14:textId="2FB19989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2A79CCA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2A0831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87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Projektom dosiahne žiadateľ nový výrobok pre firmu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0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8FE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3F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06E2EEB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222F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6B84A6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0B8DD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4E2A7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95C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</w:tr>
      <w:tr w:rsidR="003F4962" w:rsidRPr="003F4962" w14:paraId="5D2C9B73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ED5AAE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Navrhovaný spôsob realizácie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A62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2B2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ADD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E52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2FA850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0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3F7C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Projekt zohľadňuje miestne špecifiká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492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A43C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E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7E79C72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289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5F20DC" w14:textId="77777777" w:rsidR="003F4962" w:rsidRPr="003F4962" w:rsidRDefault="003F4962" w:rsidP="00EB1C8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7C7E2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FF6DA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DE226" w14:textId="01EDDFD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67AC2795" w14:textId="77777777" w:rsidTr="00D66246">
        <w:trPr>
          <w:trHeight w:val="50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962F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6115E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1E1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05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4CE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5813AF5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2C8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1582D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948AF45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78C30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DDEE8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0299D3B5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3A8CB4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Finančná a ekonomická stránka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7EAE" w14:textId="2166F7FA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8FE8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80C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C7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544B7A6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10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B03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AA6" w14:textId="3113AE0D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61C" w14:textId="01AEB744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57EA" w14:textId="326263EB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1890082A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B4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8FF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charakteristika žiadateľa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1D2" w14:textId="2C008175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C7A" w14:textId="3B7CA134" w:rsidR="003F4962" w:rsidRPr="003F4962" w:rsidRDefault="003F4962" w:rsidP="00421A9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11" w:author="Autor">
              <w:r w:rsidRPr="003F4962" w:rsidDel="00421A9C">
                <w:rPr>
                  <w:rFonts w:asciiTheme="minorHAnsi" w:hAnsiTheme="minorHAnsi" w:cstheme="minorHAnsi"/>
                  <w:color w:val="000000" w:themeColor="text1"/>
                </w:rPr>
                <w:delText>0</w:delText>
              </w:r>
            </w:del>
            <w:ins w:id="12" w:author="Autor">
              <w:r w:rsidR="00421A9C">
                <w:rPr>
                  <w:rFonts w:asciiTheme="minorHAnsi" w:hAnsiTheme="minorHAnsi" w:cstheme="minorHAnsi"/>
                  <w:color w:val="000000" w:themeColor="text1"/>
                </w:rPr>
                <w:t>1</w:t>
              </w:r>
            </w:ins>
            <w:r w:rsidRPr="003F4962">
              <w:rPr>
                <w:rFonts w:asciiTheme="minorHAnsi" w:hAnsiTheme="minorHAnsi" w:cstheme="minorHAnsi"/>
                <w:color w:val="000000" w:themeColor="text1"/>
              </w:rPr>
              <w:t xml:space="preserve"> -</w:t>
            </w:r>
            <w:r w:rsidR="000B71F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del w:id="13" w:author="Autor">
              <w:r w:rsidRPr="003F4962" w:rsidDel="00421A9C">
                <w:rPr>
                  <w:rFonts w:asciiTheme="minorHAnsi" w:hAnsiTheme="minorHAnsi" w:cstheme="minorHAnsi"/>
                  <w:color w:val="000000" w:themeColor="text1"/>
                </w:rPr>
                <w:delText xml:space="preserve"> </w:delText>
              </w:r>
            </w:del>
            <w:ins w:id="14" w:author="Autor">
              <w:r w:rsidR="00421A9C">
                <w:rPr>
                  <w:rFonts w:asciiTheme="minorHAnsi" w:hAnsiTheme="minorHAnsi" w:cstheme="minorHAnsi"/>
                  <w:color w:val="000000" w:themeColor="text1"/>
                </w:rPr>
                <w:t>3</w:t>
              </w:r>
            </w:ins>
            <w:del w:id="15" w:author="Autor">
              <w:r w:rsidRPr="003F4962" w:rsidDel="00421A9C">
                <w:rPr>
                  <w:rFonts w:asciiTheme="minorHAnsi" w:hAnsiTheme="minorHAnsi" w:cstheme="minorHAnsi"/>
                  <w:color w:val="000000" w:themeColor="text1"/>
                </w:rPr>
                <w:delText>8</w:delText>
              </w:r>
            </w:del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E16" w14:textId="34A8202F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16" w:author="Autor">
              <w:r w:rsidRPr="003F4962" w:rsidDel="00421A9C">
                <w:rPr>
                  <w:rFonts w:asciiTheme="minorHAnsi" w:hAnsiTheme="minorHAnsi" w:cstheme="minorHAnsi"/>
                  <w:color w:val="000000" w:themeColor="text1"/>
                </w:rPr>
                <w:delText>8</w:delText>
              </w:r>
            </w:del>
            <w:ins w:id="17" w:author="Autor">
              <w:r w:rsidR="00421A9C">
                <w:rPr>
                  <w:rFonts w:asciiTheme="minorHAnsi" w:hAnsiTheme="minorHAnsi" w:cstheme="minorHAnsi"/>
                  <w:color w:val="000000" w:themeColor="text1"/>
                </w:rPr>
                <w:t>3</w:t>
              </w:r>
            </w:ins>
          </w:p>
        </w:tc>
      </w:tr>
      <w:tr w:rsidR="003F4962" w:rsidRPr="003F4962" w14:paraId="6E3738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26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378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udržateľnosť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4D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18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6E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481EA57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9B6D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F7B91C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93FEF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AA3A9A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7081B" w14:textId="4C3BBE7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del w:id="18" w:author="Autor">
              <w:r w:rsidRPr="003F4962" w:rsidDel="00421A9C">
                <w:rPr>
                  <w:rFonts w:asciiTheme="minorHAnsi" w:hAnsiTheme="minorHAnsi" w:cstheme="minorHAnsi"/>
                  <w:b/>
                  <w:color w:val="000000" w:themeColor="text1"/>
                </w:rPr>
                <w:delText>8</w:delText>
              </w:r>
            </w:del>
            <w:ins w:id="19" w:author="Autor">
              <w:r w:rsidR="00421A9C">
                <w:rPr>
                  <w:rFonts w:asciiTheme="minorHAnsi" w:hAnsiTheme="minorHAnsi" w:cstheme="minorHAnsi"/>
                  <w:b/>
                  <w:color w:val="000000" w:themeColor="text1"/>
                </w:rPr>
                <w:t>3</w:t>
              </w:r>
            </w:ins>
          </w:p>
        </w:tc>
      </w:tr>
      <w:tr w:rsidR="003F4962" w:rsidRPr="003F4962" w14:paraId="2F7B0329" w14:textId="77777777" w:rsidTr="00D66246">
        <w:trPr>
          <w:trHeight w:val="340"/>
          <w:jc w:val="center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F704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43DCD0" w14:textId="354C802E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ins w:id="20" w:author="Autor">
              <w:r>
                <w:rPr>
                  <w:rFonts w:asciiTheme="minorHAnsi" w:hAnsiTheme="minorHAnsi" w:cstheme="minorHAnsi"/>
                  <w:b/>
                  <w:color w:val="000000" w:themeColor="text1"/>
                </w:rPr>
                <w:t>25</w:t>
              </w:r>
            </w:ins>
            <w:del w:id="21" w:author="Autor">
              <w:r w:rsidR="003F4962" w:rsidRPr="003F4962" w:rsidDel="00421A9C">
                <w:rPr>
                  <w:rFonts w:asciiTheme="minorHAnsi" w:hAnsiTheme="minorHAnsi" w:cstheme="minorHAnsi"/>
                  <w:b/>
                  <w:color w:val="000000" w:themeColor="text1"/>
                </w:rPr>
                <w:delText>30</w:delText>
              </w:r>
            </w:del>
          </w:p>
        </w:tc>
      </w:tr>
    </w:tbl>
    <w:p w14:paraId="51A125B0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1C81C660" w14:textId="77777777" w:rsidR="00CF100C" w:rsidRPr="003F4962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9A422EC" w14:textId="6225AEB2" w:rsidR="00CF100C" w:rsidRPr="006F274E" w:rsidRDefault="00CF100C" w:rsidP="00CF100C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 xml:space="preserve">Bodové kritériá musia byť splnené na minimálne 60%, t.j. ŽoPr musí získať minimálne </w:t>
      </w:r>
      <w:ins w:id="22" w:author="Autor">
        <w:r w:rsidR="00540510">
          <w:rPr>
            <w:rFonts w:cs="Arial"/>
            <w:b/>
            <w:color w:val="000000" w:themeColor="text1"/>
          </w:rPr>
          <w:t>15</w:t>
        </w:r>
      </w:ins>
      <w:del w:id="23" w:author="Autor">
        <w:r w:rsidR="003F4962" w:rsidRPr="003F4962" w:rsidDel="00540510">
          <w:rPr>
            <w:rFonts w:cs="Arial"/>
            <w:b/>
            <w:color w:val="000000" w:themeColor="text1"/>
          </w:rPr>
          <w:delText>18</w:delText>
        </w:r>
      </w:del>
      <w:r w:rsidRPr="003F4962">
        <w:rPr>
          <w:rFonts w:cs="Arial"/>
          <w:b/>
          <w:color w:val="000000" w:themeColor="text1"/>
        </w:rPr>
        <w:t xml:space="preserve"> bodov.</w:t>
      </w:r>
    </w:p>
    <w:p w14:paraId="60C4A3A9" w14:textId="2191BFE3" w:rsidR="00AD4FD2" w:rsidRPr="006F274E" w:rsidRDefault="00AD4FD2">
      <w:pPr>
        <w:rPr>
          <w:rFonts w:cs="Arial"/>
          <w:b/>
          <w:color w:val="000000" w:themeColor="text1"/>
        </w:rPr>
      </w:pPr>
      <w:r w:rsidRPr="006F274E">
        <w:rPr>
          <w:rFonts w:cs="Arial"/>
          <w:b/>
          <w:color w:val="000000" w:themeColor="text1"/>
        </w:rPr>
        <w:br w:type="page"/>
      </w:r>
    </w:p>
    <w:p w14:paraId="2E2FB711" w14:textId="77777777" w:rsidR="003F4962" w:rsidRDefault="003F4962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3361A0C2" w:rsidR="00607288" w:rsidRPr="006F274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F274E" w14:paraId="27173754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Integrovaný regionálny operačný program</w:t>
            </w:r>
          </w:p>
        </w:tc>
      </w:tr>
      <w:tr w:rsidR="00607288" w:rsidRPr="006F274E" w14:paraId="495B2BA0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5. Miestny rozvoj vedený komunitou</w:t>
            </w:r>
          </w:p>
        </w:tc>
      </w:tr>
      <w:tr w:rsidR="00607288" w:rsidRPr="006F274E" w14:paraId="112C2154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D8F756D" w:rsidR="00607288" w:rsidRPr="006F274E" w:rsidRDefault="00607288" w:rsidP="002C3247">
            <w:pPr>
              <w:tabs>
                <w:tab w:val="left" w:pos="8545"/>
              </w:tabs>
              <w:spacing w:before="120" w:after="120"/>
              <w:ind w:firstLine="28"/>
            </w:pPr>
            <w:r w:rsidRPr="006F274E">
              <w:t>5.1 Záväzné investície v rámci stratégií miestneho rozvoja vedeného komunitou</w:t>
            </w:r>
          </w:p>
        </w:tc>
      </w:tr>
      <w:tr w:rsidR="00607288" w:rsidRPr="006F274E" w14:paraId="5BC4529E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4CFB66FC" w:rsidR="00607288" w:rsidRPr="006F274E" w:rsidRDefault="001620AF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F274E" w14:paraId="30A4CD4A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7B6CAF01" w:rsidR="00607288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607288" w:rsidRPr="006F274E" w14:paraId="1D005461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682612C7" w:rsidR="00607288" w:rsidRPr="006F274E" w:rsidRDefault="001620AF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CD60884" w14:textId="77777777" w:rsidR="00813F88" w:rsidRPr="0054454D" w:rsidRDefault="00813F88" w:rsidP="00813F88">
      <w:pPr>
        <w:spacing w:before="120" w:after="120" w:line="240" w:lineRule="auto"/>
        <w:ind w:left="426"/>
        <w:jc w:val="both"/>
        <w:rPr>
          <w:rFonts w:cstheme="minorHAnsi"/>
        </w:rPr>
      </w:pPr>
      <w:r w:rsidRPr="0054454D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117C61" w14:textId="77777777" w:rsidR="00813F88" w:rsidRPr="0054454D" w:rsidRDefault="00813F88" w:rsidP="00813F88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Rozlišovacie kritériá sú:</w:t>
      </w:r>
    </w:p>
    <w:p w14:paraId="1BDD7992" w14:textId="77777777" w:rsidR="00813F88" w:rsidRPr="0054454D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Hodnota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Mon</w:t>
      </w:r>
      <w:r>
        <w:rPr>
          <w:rFonts w:asciiTheme="minorHAnsi" w:hAnsiTheme="minorHAnsi" w:cstheme="minorHAnsi"/>
          <w:lang w:val="sk-SK"/>
        </w:rPr>
        <w:t>ey</w:t>
      </w:r>
    </w:p>
    <w:p w14:paraId="1A8D91D6" w14:textId="77777777" w:rsidR="00813F88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 w:hanging="35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Posúdenie vplyvu a dopadu projektu na plnenie stratégiu CLLD</w:t>
      </w:r>
    </w:p>
    <w:p w14:paraId="3808155B" w14:textId="77777777" w:rsidR="00813F88" w:rsidRPr="0054454D" w:rsidRDefault="00813F88" w:rsidP="00813F88">
      <w:pPr>
        <w:pStyle w:val="Odsekzoznamu"/>
        <w:spacing w:after="160" w:line="259" w:lineRule="auto"/>
        <w:ind w:left="1701"/>
        <w:contextualSpacing w:val="0"/>
        <w:jc w:val="both"/>
        <w:rPr>
          <w:rFonts w:asciiTheme="minorHAnsi" w:hAnsiTheme="minorHAnsi" w:cstheme="minorHAnsi"/>
          <w:lang w:val="sk-SK"/>
        </w:rPr>
      </w:pPr>
    </w:p>
    <w:p w14:paraId="44207045" w14:textId="67AC9CC1" w:rsidR="00813F88" w:rsidRPr="004A2B30" w:rsidRDefault="00AB5AC6" w:rsidP="00813F88">
      <w:pPr>
        <w:pStyle w:val="Odsekzoznamu"/>
        <w:numPr>
          <w:ilvl w:val="0"/>
          <w:numId w:val="33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813F88" w:rsidRPr="004A2B30" w14:paraId="42F4075B" w14:textId="77777777" w:rsidTr="00CF100C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2B7FE361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6442D1AF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7273116B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37036D3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813F88" w:rsidRPr="004A2B30" w14:paraId="40CC848D" w14:textId="77777777" w:rsidTr="00CF100C">
        <w:tc>
          <w:tcPr>
            <w:tcW w:w="3106" w:type="dxa"/>
            <w:vAlign w:val="center"/>
          </w:tcPr>
          <w:p w14:paraId="5F8CB627" w14:textId="49134D86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26CB0B92" w14:textId="3434D40E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9B7E76A" w14:textId="0491E460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687ADE3" w14:textId="16505C42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 w:rsidR="00CF100C"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2E26D31B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227D6D08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9281907" w14:textId="77777777" w:rsidR="00813F88" w:rsidRPr="00813F88" w:rsidRDefault="00813F88" w:rsidP="00813F88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05FB5B" w14:textId="77777777" w:rsidR="00813F88" w:rsidRDefault="00813F88" w:rsidP="00813F88">
      <w:pPr>
        <w:pStyle w:val="Odsekzoznamu"/>
        <w:numPr>
          <w:ilvl w:val="0"/>
          <w:numId w:val="33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7DEFC1CA" w14:textId="1DE8848D" w:rsidR="006F274E" w:rsidRDefault="00813F88" w:rsidP="00D66246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6F274E" w:rsidSect="00007836">
      <w:headerReference w:type="default" r:id="rId8"/>
      <w:headerReference w:type="first" r:id="rId9"/>
      <w:footerReference w:type="first" r:id="rId10"/>
      <w:pgSz w:w="16838" w:h="11906" w:orient="landscape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E0871" w14:textId="77777777" w:rsidR="001620AF" w:rsidRDefault="001620AF" w:rsidP="006447D5">
      <w:pPr>
        <w:spacing w:after="0" w:line="240" w:lineRule="auto"/>
      </w:pPr>
      <w:r>
        <w:separator/>
      </w:r>
    </w:p>
  </w:endnote>
  <w:endnote w:type="continuationSeparator" w:id="0">
    <w:p w14:paraId="504D4385" w14:textId="77777777" w:rsidR="001620AF" w:rsidRDefault="001620A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31FE505F" w:rsidR="00041014" w:rsidRDefault="00041014" w:rsidP="00041014">
    <w:pPr>
      <w:pStyle w:val="Pt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BA984" w14:textId="77777777" w:rsidR="001620AF" w:rsidRDefault="001620AF" w:rsidP="006447D5">
      <w:pPr>
        <w:spacing w:after="0" w:line="240" w:lineRule="auto"/>
      </w:pPr>
      <w:r>
        <w:separator/>
      </w:r>
    </w:p>
  </w:footnote>
  <w:footnote w:type="continuationSeparator" w:id="0">
    <w:p w14:paraId="498D5DE9" w14:textId="77777777" w:rsidR="001620AF" w:rsidRDefault="001620AF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20777" w14:textId="176189AB" w:rsidR="00007836" w:rsidRDefault="00007836" w:rsidP="00007836">
    <w:pPr>
      <w:pStyle w:val="Hlavika"/>
      <w:tabs>
        <w:tab w:val="clear" w:pos="4680"/>
        <w:tab w:val="clear" w:pos="9360"/>
        <w:tab w:val="left" w:pos="141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69EBF8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C99A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5666">
      <w:rPr>
        <w:noProof/>
        <w:lang w:eastAsia="sk-SK"/>
      </w:rPr>
      <w:drawing>
        <wp:anchor distT="0" distB="0" distL="114300" distR="114300" simplePos="0" relativeHeight="251688960" behindDoc="0" locked="1" layoutInCell="1" allowOverlap="1" wp14:anchorId="1C9B2910" wp14:editId="4CB2C9F3">
          <wp:simplePos x="0" y="0"/>
          <wp:positionH relativeFrom="column">
            <wp:posOffset>4585970</wp:posOffset>
          </wp:positionH>
          <wp:positionV relativeFrom="paragraph">
            <wp:posOffset>-174625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6CB223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1509C53A" w:rsidR="00E5263D" w:rsidRPr="006F274E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cstheme="minorHAnsi"/>
        <w:i/>
      </w:rPr>
    </w:pPr>
    <w:r w:rsidRPr="00334C9E">
      <w:rPr>
        <w:rFonts w:ascii="Arial Narrow" w:hAnsi="Arial Narrow" w:cs="Arial"/>
        <w:sz w:val="20"/>
      </w:rPr>
      <w:tab/>
    </w:r>
    <w:r w:rsidRPr="006F274E">
      <w:rPr>
        <w:rFonts w:cstheme="minorHAnsi"/>
        <w:i/>
        <w:sz w:val="20"/>
      </w:rPr>
      <w:t xml:space="preserve">Príloha č. </w:t>
    </w:r>
    <w:r w:rsidR="00AD4FD2" w:rsidRPr="006F274E">
      <w:rPr>
        <w:rFonts w:cstheme="minorHAnsi"/>
        <w:i/>
        <w:sz w:val="20"/>
      </w:rPr>
      <w:t>4</w:t>
    </w:r>
    <w:r w:rsidRPr="006F274E">
      <w:rPr>
        <w:rFonts w:cstheme="minorHAnsi"/>
        <w:i/>
        <w:sz w:val="20"/>
      </w:rPr>
      <w:t xml:space="preserve"> výzvy – Kritériá </w:t>
    </w:r>
    <w:ins w:id="24" w:author="Autor">
      <w:r w:rsidR="001B39DD">
        <w:rPr>
          <w:rFonts w:cstheme="minorHAnsi"/>
          <w:i/>
          <w:sz w:val="20"/>
        </w:rPr>
        <w:t>pre</w:t>
      </w:r>
    </w:ins>
    <w:del w:id="25" w:author="Autor">
      <w:r w:rsidRPr="006F274E" w:rsidDel="001B39DD">
        <w:rPr>
          <w:rFonts w:cstheme="minorHAnsi"/>
          <w:i/>
          <w:sz w:val="20"/>
        </w:rPr>
        <w:delText>na</w:delText>
      </w:r>
    </w:del>
    <w:r w:rsidRPr="006F274E">
      <w:rPr>
        <w:rFonts w:cstheme="minorHAnsi"/>
        <w:i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C043D"/>
    <w:multiLevelType w:val="hybridMultilevel"/>
    <w:tmpl w:val="7264E2F0"/>
    <w:lvl w:ilvl="0" w:tplc="759C580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6755C"/>
    <w:multiLevelType w:val="hybridMultilevel"/>
    <w:tmpl w:val="79BA2FE2"/>
    <w:lvl w:ilvl="0" w:tplc="C3D414F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42951"/>
    <w:multiLevelType w:val="hybridMultilevel"/>
    <w:tmpl w:val="F1528A12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31"/>
  </w:num>
  <w:num w:numId="5">
    <w:abstractNumId w:val="32"/>
  </w:num>
  <w:num w:numId="6">
    <w:abstractNumId w:val="11"/>
  </w:num>
  <w:num w:numId="7">
    <w:abstractNumId w:val="29"/>
  </w:num>
  <w:num w:numId="8">
    <w:abstractNumId w:val="16"/>
  </w:num>
  <w:num w:numId="9">
    <w:abstractNumId w:val="17"/>
  </w:num>
  <w:num w:numId="10">
    <w:abstractNumId w:val="7"/>
  </w:num>
  <w:num w:numId="11">
    <w:abstractNumId w:val="21"/>
  </w:num>
  <w:num w:numId="12">
    <w:abstractNumId w:val="19"/>
  </w:num>
  <w:num w:numId="13">
    <w:abstractNumId w:val="28"/>
  </w:num>
  <w:num w:numId="14">
    <w:abstractNumId w:val="24"/>
  </w:num>
  <w:num w:numId="15">
    <w:abstractNumId w:val="18"/>
  </w:num>
  <w:num w:numId="16">
    <w:abstractNumId w:val="13"/>
  </w:num>
  <w:num w:numId="17">
    <w:abstractNumId w:val="22"/>
  </w:num>
  <w:num w:numId="18">
    <w:abstractNumId w:val="30"/>
  </w:num>
  <w:num w:numId="19">
    <w:abstractNumId w:val="26"/>
  </w:num>
  <w:num w:numId="20">
    <w:abstractNumId w:val="4"/>
  </w:num>
  <w:num w:numId="21">
    <w:abstractNumId w:val="2"/>
  </w:num>
  <w:num w:numId="22">
    <w:abstractNumId w:val="34"/>
  </w:num>
  <w:num w:numId="23">
    <w:abstractNumId w:val="9"/>
  </w:num>
  <w:num w:numId="24">
    <w:abstractNumId w:val="34"/>
  </w:num>
  <w:num w:numId="25">
    <w:abstractNumId w:val="2"/>
  </w:num>
  <w:num w:numId="26">
    <w:abstractNumId w:val="9"/>
  </w:num>
  <w:num w:numId="27">
    <w:abstractNumId w:val="8"/>
  </w:num>
  <w:num w:numId="28">
    <w:abstractNumId w:val="27"/>
  </w:num>
  <w:num w:numId="29">
    <w:abstractNumId w:val="25"/>
  </w:num>
  <w:num w:numId="30">
    <w:abstractNumId w:val="33"/>
  </w:num>
  <w:num w:numId="31">
    <w:abstractNumId w:val="15"/>
  </w:num>
  <w:num w:numId="32">
    <w:abstractNumId w:val="14"/>
  </w:num>
  <w:num w:numId="33">
    <w:abstractNumId w:val="1"/>
  </w:num>
  <w:num w:numId="34">
    <w:abstractNumId w:val="10"/>
  </w:num>
  <w:num w:numId="35">
    <w:abstractNumId w:val="3"/>
  </w:num>
  <w:num w:numId="36">
    <w:abstractNumId w:val="12"/>
  </w:num>
  <w:num w:numId="37">
    <w:abstractNumId w:val="2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50D"/>
    <w:rsid w:val="000074F8"/>
    <w:rsid w:val="00007836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4DC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71F0"/>
    <w:rsid w:val="000C0810"/>
    <w:rsid w:val="000C159E"/>
    <w:rsid w:val="000D28B0"/>
    <w:rsid w:val="000E2F43"/>
    <w:rsid w:val="000E3512"/>
    <w:rsid w:val="000E47C9"/>
    <w:rsid w:val="000E4973"/>
    <w:rsid w:val="000E4E91"/>
    <w:rsid w:val="000E53D9"/>
    <w:rsid w:val="000F1331"/>
    <w:rsid w:val="000F4063"/>
    <w:rsid w:val="00103508"/>
    <w:rsid w:val="0010566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0AF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9DD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0536"/>
    <w:rsid w:val="00212F85"/>
    <w:rsid w:val="00217790"/>
    <w:rsid w:val="00221D29"/>
    <w:rsid w:val="0022447A"/>
    <w:rsid w:val="00224938"/>
    <w:rsid w:val="002264AA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5B04"/>
    <w:rsid w:val="002B7238"/>
    <w:rsid w:val="002B7D3A"/>
    <w:rsid w:val="002C06FE"/>
    <w:rsid w:val="002C1952"/>
    <w:rsid w:val="002C324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482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496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1A9C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094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0FA7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0510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E767E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23B"/>
    <w:rsid w:val="0063370D"/>
    <w:rsid w:val="00633BC1"/>
    <w:rsid w:val="00634BE9"/>
    <w:rsid w:val="0063565C"/>
    <w:rsid w:val="00637D4D"/>
    <w:rsid w:val="006419F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3EEC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74E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B1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0265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03C9"/>
    <w:rsid w:val="00805D7F"/>
    <w:rsid w:val="00813F88"/>
    <w:rsid w:val="00814341"/>
    <w:rsid w:val="00815F8F"/>
    <w:rsid w:val="00816151"/>
    <w:rsid w:val="00821A98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5091"/>
    <w:rsid w:val="00A1615E"/>
    <w:rsid w:val="00A1718E"/>
    <w:rsid w:val="00A22AF3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AC6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71EA"/>
    <w:rsid w:val="00B40366"/>
    <w:rsid w:val="00B43EB2"/>
    <w:rsid w:val="00B444EF"/>
    <w:rsid w:val="00B455BE"/>
    <w:rsid w:val="00B474EF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0B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B0C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2B67"/>
    <w:rsid w:val="00CB38E8"/>
    <w:rsid w:val="00CB4CDC"/>
    <w:rsid w:val="00CB6893"/>
    <w:rsid w:val="00CC24BF"/>
    <w:rsid w:val="00CC2F1B"/>
    <w:rsid w:val="00CC4336"/>
    <w:rsid w:val="00CD5D6A"/>
    <w:rsid w:val="00CE65FF"/>
    <w:rsid w:val="00CF100C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6246"/>
    <w:rsid w:val="00D75CB7"/>
    <w:rsid w:val="00D77CD8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49D5"/>
    <w:rsid w:val="00DF5BD9"/>
    <w:rsid w:val="00DF6D25"/>
    <w:rsid w:val="00DF7A1C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D36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957B2"/>
    <w:rsid w:val="00163B11"/>
    <w:rsid w:val="00212C3B"/>
    <w:rsid w:val="0023686C"/>
    <w:rsid w:val="002B499B"/>
    <w:rsid w:val="002D41DB"/>
    <w:rsid w:val="00446FCE"/>
    <w:rsid w:val="0045421C"/>
    <w:rsid w:val="005A4146"/>
    <w:rsid w:val="006B3B1E"/>
    <w:rsid w:val="00851E08"/>
    <w:rsid w:val="009139BF"/>
    <w:rsid w:val="009203C8"/>
    <w:rsid w:val="0097690D"/>
    <w:rsid w:val="00AD089D"/>
    <w:rsid w:val="00B20F1E"/>
    <w:rsid w:val="00B874A2"/>
    <w:rsid w:val="00D324AA"/>
    <w:rsid w:val="00D425FC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B9496-9C16-4C89-8F73-D0704843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1916</Words>
  <Characters>10924</Characters>
  <Application>Microsoft Office Word</Application>
  <DocSecurity>0</DocSecurity>
  <Lines>91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/>
      <vt:lpstr>KRITÉRIÁ PRE VÝBER PROJEKTOV - HODNOTIACE KRITÉRIÁ</vt:lpstr>
      <vt:lpstr/>
      <vt:lpstr>Sumarizačný prehľad hodnotiacich kritérií</vt:lpstr>
      <vt:lpstr/>
      <vt:lpstr/>
      <vt:lpstr>Na splnenie kritérií odborného hodnotenia musia byť vyhodnotené kladne všetky vy</vt:lpstr>
      <vt:lpstr/>
      <vt:lpstr>KRITÉRIÁ PRE VÝBER PROJEKTOV – ROZLIŠOVACIE KRITÉRIÁ</vt:lpstr>
    </vt:vector>
  </TitlesOfParts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2019-07-29T12:16:00Z</dcterms:created>
  <dcterms:modified xsi:type="dcterms:W3CDTF">2021-04-12T15:48:00Z</dcterms:modified>
</cp:coreProperties>
</file>