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F82" w:rsidRPr="00307334" w:rsidRDefault="00C30137" w:rsidP="00307334">
      <w:pPr>
        <w:jc w:val="center"/>
        <w:rPr>
          <w:rFonts w:eastAsia="Calibri" w:cs="Times New Roman"/>
          <w:b/>
          <w:sz w:val="32"/>
          <w:szCs w:val="32"/>
        </w:rPr>
      </w:pPr>
      <w:r w:rsidRPr="00307334">
        <w:rPr>
          <w:rFonts w:eastAsia="Calibri" w:cs="Times New Roman"/>
          <w:b/>
          <w:sz w:val="32"/>
          <w:szCs w:val="32"/>
        </w:rPr>
        <w:t>Životopis</w:t>
      </w:r>
    </w:p>
    <w:tbl>
      <w:tblPr>
        <w:tblW w:w="9498" w:type="dxa"/>
        <w:jc w:val="center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2467"/>
        <w:gridCol w:w="599"/>
        <w:gridCol w:w="1385"/>
        <w:gridCol w:w="1781"/>
      </w:tblGrid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1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:rsidR="00597F82" w:rsidRPr="00787A80" w:rsidRDefault="00597F82" w:rsidP="00AD50DC">
            <w:pPr>
              <w:pStyle w:val="CVHeading1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787A80">
              <w:rPr>
                <w:rFonts w:asciiTheme="minorHAnsi" w:hAnsiTheme="minorHAnsi" w:cstheme="minorHAnsi"/>
                <w:color w:val="000000" w:themeColor="text1"/>
                <w:sz w:val="20"/>
              </w:rPr>
              <w:t>Osobné údaje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2-FirstLine"/>
              <w:spacing w:before="0"/>
              <w:rPr>
                <w:rFonts w:asciiTheme="minorHAnsi" w:hAnsiTheme="minorHAnsi" w:cstheme="minorHAnsi"/>
                <w:b/>
                <w:sz w:val="20"/>
              </w:rPr>
            </w:pPr>
            <w:r w:rsidRPr="00787A80">
              <w:rPr>
                <w:rFonts w:asciiTheme="minorHAnsi" w:hAnsiTheme="minorHAnsi" w:cstheme="minorHAnsi"/>
                <w:b/>
                <w:sz w:val="20"/>
              </w:rPr>
              <w:t>Meno a priezvisko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Major-FirstLine"/>
              <w:spacing w:before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3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Adresa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3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Telefón)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Heading3"/>
              <w:rPr>
                <w:rFonts w:asciiTheme="minorHAnsi" w:hAnsiTheme="minorHAnsi" w:cstheme="minorHAnsi"/>
              </w:rPr>
            </w:pPr>
            <w:r w:rsidRPr="00AD50DC">
              <w:rPr>
                <w:rFonts w:asciiTheme="minorHAnsi" w:hAnsiTheme="minorHAnsi" w:cstheme="minorHAnsi"/>
              </w:rPr>
              <w:t>Mobil: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3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E-mail(y)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Dátum narodenia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-FirstLine"/>
              <w:spacing w:before="0"/>
              <w:rPr>
                <w:rFonts w:asciiTheme="minorHAnsi" w:hAnsiTheme="minorHAnsi" w:cstheme="minorHAnsi"/>
              </w:rPr>
            </w:pPr>
          </w:p>
        </w:tc>
      </w:tr>
      <w:tr w:rsidR="00307334" w:rsidRPr="00787A80" w:rsidTr="001B21EE">
        <w:trPr>
          <w:cantSplit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samostatnú položku za každú relevantnú prax, začnite najčerstvejším údajom.</w:t>
            </w: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Hlavné činnosti a zodpovednosť</w:t>
            </w:r>
            <w:bookmarkStart w:id="0" w:name="_Ref531412664"/>
            <w:r w:rsidRPr="00787A80">
              <w:rPr>
                <w:rStyle w:val="Odkaznapoznmkupodiarou"/>
                <w:rFonts w:asciiTheme="minorHAnsi" w:hAnsiTheme="minorHAnsi" w:cstheme="minorHAnsi"/>
                <w:b/>
              </w:rPr>
              <w:footnoteReference w:id="1"/>
            </w:r>
            <w:bookmarkEnd w:id="0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Druh práce alebo odvetvie hospodárstva</w:t>
            </w:r>
            <w:bookmarkStart w:id="1" w:name="_Ref531412690"/>
            <w:r w:rsidRPr="00787A80">
              <w:rPr>
                <w:rStyle w:val="Odkaznapoznmkupodiarou"/>
                <w:rFonts w:asciiTheme="minorHAnsi" w:hAnsiTheme="minorHAnsi" w:cstheme="minorHAnsi"/>
                <w:b/>
              </w:rPr>
              <w:footnoteReference w:id="2"/>
            </w:r>
            <w:bookmarkEnd w:id="1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samostatnú položku za každú relevantnú prax, začnite najčerstvejším údajom.</w:t>
            </w:r>
            <w:r w:rsidRPr="00787A80">
              <w:rPr>
                <w:rStyle w:val="Odkaznapoznmkupodiarou"/>
                <w:rFonts w:asciiTheme="minorHAnsi" w:hAnsiTheme="minorHAnsi" w:cstheme="minorHAnsi"/>
                <w:b/>
                <w:sz w:val="16"/>
                <w:szCs w:val="16"/>
              </w:rPr>
              <w:footnoteReference w:id="3"/>
            </w: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680644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Hlavné činnosti a zodpovednosť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680644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Druh práce alebo odvetvie hospodárstva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CE5" w:rsidRPr="00787A80" w:rsidTr="001B21EE">
        <w:trPr>
          <w:cantSplit/>
          <w:trHeight w:val="397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87A80" w:rsidRDefault="00621CE5" w:rsidP="00787A80">
            <w:pPr>
              <w:pStyle w:val="CVNormal-FirstLine"/>
              <w:spacing w:before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2D33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Heading3-FirstLine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eastAsia="Calibri" w:hAnsiTheme="minorHAnsi" w:cstheme="minorHAnsi"/>
                <w:b/>
                <w:color w:val="000000" w:themeColor="text1"/>
              </w:rPr>
              <w:t xml:space="preserve">Prax, skúsenosti s prípravou a/alebo hodnotením a/alebo spracovaním projektov v rámci programov EÚ a/alebo fondov EÚ, resp. projektov na lokálnej úrovni (napr. miestnych akčných skupín, </w:t>
            </w:r>
            <w:proofErr w:type="spellStart"/>
            <w:r w:rsidRPr="00787A80">
              <w:rPr>
                <w:rFonts w:asciiTheme="minorHAnsi" w:eastAsia="Calibri" w:hAnsiTheme="minorHAnsi" w:cstheme="minorHAnsi"/>
                <w:b/>
                <w:color w:val="000000" w:themeColor="text1"/>
              </w:rPr>
              <w:t>mikroregiónov</w:t>
            </w:r>
            <w:proofErr w:type="spellEnd"/>
            <w:r w:rsidRPr="00787A80">
              <w:rPr>
                <w:rFonts w:asciiTheme="minorHAnsi" w:eastAsia="Calibri" w:hAnsiTheme="minorHAnsi" w:cstheme="minorHAnsi"/>
                <w:b/>
                <w:color w:val="000000" w:themeColor="text1"/>
              </w:rPr>
              <w:t xml:space="preserve"> a pod.)  alebo iných grantových schém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621CE5" w:rsidRPr="00787A80" w:rsidRDefault="00621CE5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Uveďte samostatnú položku za každú relevantnú prax, začnite najčerstvejším údajom. </w:t>
            </w:r>
          </w:p>
        </w:tc>
      </w:tr>
      <w:tr w:rsidR="00621CE5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Heading3-FirstLine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 xml:space="preserve">Od – do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E5" w:rsidRPr="00787A80" w:rsidRDefault="00621CE5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CE5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Heading3-FirstLine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inštitúcie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E5" w:rsidRPr="00787A80" w:rsidRDefault="00621CE5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CE5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680644">
            <w:pPr>
              <w:pStyle w:val="CVHeading3-FirstLine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lastRenderedPageBreak/>
              <w:t>Hlavné činnosti a</w:t>
            </w:r>
            <w:r w:rsidR="00680644">
              <w:rPr>
                <w:rFonts w:asciiTheme="minorHAnsi" w:hAnsiTheme="minorHAnsi" w:cstheme="minorHAnsi"/>
                <w:b/>
              </w:rPr>
              <w:t> </w:t>
            </w:r>
            <w:r w:rsidRPr="00787A80">
              <w:rPr>
                <w:rFonts w:asciiTheme="minorHAnsi" w:hAnsiTheme="minorHAnsi" w:cstheme="minorHAnsi"/>
                <w:b/>
              </w:rPr>
              <w:t>zodpovednosť</w:t>
            </w:r>
            <w:r w:rsidR="00680644" w:rsidRPr="00787A80">
              <w:rPr>
                <w:rStyle w:val="Odkaznapoznmkupodiarou"/>
                <w:rFonts w:asciiTheme="minorHAnsi" w:hAnsiTheme="minorHAnsi" w:cstheme="minorHAnsi"/>
                <w:b/>
              </w:rPr>
              <w:footnoteReference w:id="4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E5" w:rsidRPr="00787A80" w:rsidRDefault="00621CE5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CE5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Normal-FirstLine"/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eastAsia="Calibri" w:hAnsiTheme="minorHAnsi" w:cstheme="minorHAnsi"/>
                <w:b/>
              </w:rPr>
              <w:t>Názov programu EÚ/ fondov EÚ/ projektov/grantovej schémy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Normal-FirstLine"/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Predmet hodnotenia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Normal-FirstLine"/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Zameranie projektu/projektov</w:t>
            </w: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D33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D33" w:rsidRPr="00733255" w:rsidRDefault="00472D33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D33" w:rsidRPr="00733255" w:rsidRDefault="00472D33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D33" w:rsidRPr="00733255" w:rsidRDefault="00472D33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D31157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2D33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72D33" w:rsidRPr="00787A80" w:rsidRDefault="00472D33" w:rsidP="00787A80">
            <w:pPr>
              <w:spacing w:after="0" w:line="240" w:lineRule="auto"/>
              <w:ind w:right="142"/>
              <w:contextualSpacing/>
              <w:jc w:val="right"/>
              <w:rPr>
                <w:rFonts w:eastAsia="Calibri" w:cstheme="minorHAnsi"/>
                <w:b/>
                <w:sz w:val="20"/>
                <w:szCs w:val="20"/>
              </w:rPr>
            </w:pPr>
            <w:r w:rsidRPr="00787A80">
              <w:rPr>
                <w:rFonts w:eastAsia="Calibri" w:cstheme="minorHAnsi"/>
                <w:b/>
                <w:sz w:val="20"/>
                <w:szCs w:val="20"/>
              </w:rPr>
              <w:t>Znalosť dokumentov a právnych predpisov SR a EÚ/stratégie CLLD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72D33" w:rsidRPr="00787A80" w:rsidRDefault="003575BF" w:rsidP="00787A80">
            <w:pPr>
              <w:tabs>
                <w:tab w:val="left" w:pos="6156"/>
              </w:tabs>
              <w:spacing w:after="0" w:line="240" w:lineRule="auto"/>
              <w:jc w:val="both"/>
              <w:rPr>
                <w:rFonts w:eastAsia="Calibri" w:cstheme="minorHAnsi"/>
                <w:sz w:val="16"/>
                <w:szCs w:val="16"/>
              </w:rPr>
            </w:pPr>
            <w:r w:rsidRPr="00787A8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472D33" w:rsidRPr="00787A80">
              <w:rPr>
                <w:rFonts w:eastAsia="Calibri" w:cstheme="minorHAnsi"/>
                <w:sz w:val="16"/>
                <w:szCs w:val="16"/>
              </w:rPr>
              <w:t xml:space="preserve">Uchádzač musí spĺňať kritéria v zmysle  bodu 2.3 </w:t>
            </w:r>
            <w:r w:rsidR="00472D33" w:rsidRPr="00787A80">
              <w:rPr>
                <w:rFonts w:cstheme="minorHAnsi"/>
                <w:bCs/>
                <w:color w:val="000000"/>
                <w:sz w:val="16"/>
                <w:szCs w:val="16"/>
              </w:rPr>
              <w:t>výzvy na výber OH</w:t>
            </w:r>
            <w:r w:rsidR="00472D33" w:rsidRPr="00787A80">
              <w:rPr>
                <w:rFonts w:eastAsia="Calibri" w:cstheme="minorHAnsi"/>
                <w:sz w:val="16"/>
                <w:szCs w:val="16"/>
                <w:vertAlign w:val="superscript"/>
              </w:rPr>
              <w:footnoteReference w:id="5"/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6C5EB9" w:rsidP="00D31157">
            <w:pPr>
              <w:pStyle w:val="CVNormal-FirstLine"/>
              <w:spacing w:before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t xml:space="preserve">  </w:t>
            </w:r>
            <w:r w:rsidR="00043BE9"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čiarkov1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="00043BE9" w:rsidRPr="00787A80">
              <w:rPr>
                <w:rFonts w:asciiTheme="minorHAnsi" w:eastAsia="Calibri" w:hAnsiTheme="minorHAnsi" w:cstheme="minorHAnsi"/>
              </w:rPr>
            </w:r>
            <w:r w:rsidR="00043BE9"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2"/>
            <w:r w:rsidR="00D31157" w:rsidRPr="00787A80">
              <w:rPr>
                <w:rFonts w:asciiTheme="minorHAnsi" w:eastAsia="Calibri" w:hAnsiTheme="minorHAnsi" w:cstheme="minorHAnsi"/>
              </w:rPr>
              <w:t xml:space="preserve"> Program rozvoja vidieka  SR 2014 – 2020   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302" w:rsidRPr="00534302" w:rsidRDefault="006C5EB9" w:rsidP="00D31157">
            <w:pPr>
              <w:spacing w:after="0" w:line="240" w:lineRule="auto"/>
              <w:ind w:left="288" w:hanging="28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87A80">
              <w:rPr>
                <w:rFonts w:eastAsia="Calibri" w:cstheme="minorHAnsi"/>
                <w:sz w:val="20"/>
                <w:szCs w:val="20"/>
              </w:rPr>
              <w:t xml:space="preserve">  </w:t>
            </w:r>
            <w:r w:rsidR="00043BE9" w:rsidRPr="00787A80">
              <w:rPr>
                <w:rFonts w:eastAsia="Calibri" w:cstheme="minorHAnsi"/>
                <w:sz w:val="20"/>
                <w:szCs w:val="20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1157" w:rsidRPr="00787A80">
              <w:rPr>
                <w:rFonts w:eastAsia="Calibri" w:cstheme="minorHAnsi"/>
                <w:sz w:val="20"/>
                <w:szCs w:val="20"/>
              </w:rPr>
              <w:instrText xml:space="preserve"> FORMCHECKBOX </w:instrText>
            </w:r>
            <w:r w:rsidR="00043BE9" w:rsidRPr="00787A80">
              <w:rPr>
                <w:rFonts w:eastAsia="Calibri" w:cstheme="minorHAnsi"/>
                <w:sz w:val="20"/>
                <w:szCs w:val="20"/>
              </w:rPr>
            </w:r>
            <w:r w:rsidR="00043BE9" w:rsidRPr="00787A80">
              <w:rPr>
                <w:rFonts w:eastAsia="Calibri" w:cstheme="minorHAnsi"/>
                <w:sz w:val="20"/>
                <w:szCs w:val="20"/>
              </w:rPr>
              <w:fldChar w:fldCharType="end"/>
            </w:r>
            <w:r w:rsidR="00D31157" w:rsidRPr="00787A80">
              <w:rPr>
                <w:rFonts w:eastAsia="Calibri" w:cstheme="minorHAnsi"/>
                <w:sz w:val="20"/>
                <w:szCs w:val="20"/>
              </w:rPr>
              <w:t xml:space="preserve"> Stratégia</w:t>
            </w:r>
            <w:r w:rsidR="0053430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787A80">
              <w:rPr>
                <w:rFonts w:eastAsia="Calibri" w:cstheme="minorHAnsi"/>
                <w:sz w:val="20"/>
                <w:szCs w:val="20"/>
              </w:rPr>
              <w:t xml:space="preserve"> miestneho </w:t>
            </w:r>
            <w:r w:rsidR="0053430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534302">
              <w:rPr>
                <w:rFonts w:eastAsia="Calibri" w:cstheme="minorHAnsi"/>
                <w:sz w:val="20"/>
                <w:szCs w:val="20"/>
              </w:rPr>
              <w:t>rozvoja</w:t>
            </w:r>
            <w:r w:rsidR="00534302" w:rsidRPr="0053430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53430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16286F">
              <w:rPr>
                <w:rFonts w:eastAsia="Calibri" w:cstheme="minorHAnsi"/>
                <w:sz w:val="20"/>
                <w:szCs w:val="20"/>
              </w:rPr>
              <w:t>vedeného</w:t>
            </w:r>
            <w:r w:rsidR="00534302" w:rsidRPr="0016286F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16286F">
              <w:rPr>
                <w:rFonts w:eastAsia="Calibri" w:cstheme="minorHAnsi"/>
                <w:sz w:val="20"/>
                <w:szCs w:val="20"/>
              </w:rPr>
              <w:t xml:space="preserve"> komunitou</w:t>
            </w:r>
            <w:r w:rsidR="00B47994" w:rsidRPr="0016286F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534302" w:rsidRPr="0016286F">
              <w:rPr>
                <w:rFonts w:cstheme="minorHAnsi"/>
                <w:sz w:val="20"/>
                <w:szCs w:val="20"/>
              </w:rPr>
              <w:t>(</w:t>
            </w:r>
            <w:r w:rsidR="00D31157" w:rsidRPr="0016286F">
              <w:rPr>
                <w:rFonts w:cstheme="minorHAnsi"/>
                <w:sz w:val="20"/>
                <w:szCs w:val="20"/>
              </w:rPr>
              <w:t>názov</w:t>
            </w:r>
            <w:r w:rsidR="00534302" w:rsidRPr="0016286F">
              <w:rPr>
                <w:rFonts w:cstheme="minorHAnsi"/>
                <w:sz w:val="20"/>
                <w:szCs w:val="20"/>
              </w:rPr>
              <w:t xml:space="preserve">:  </w:t>
            </w:r>
            <w:r w:rsidR="00534302" w:rsidRPr="0016286F">
              <w:rPr>
                <w:rFonts w:ascii="Calibri" w:hAnsi="Calibri" w:cs="Calibri"/>
                <w:sz w:val="20"/>
                <w:szCs w:val="20"/>
              </w:rPr>
              <w:t>Stratégia</w:t>
            </w:r>
            <w:r w:rsidR="00534302" w:rsidRPr="00534302">
              <w:rPr>
                <w:rFonts w:ascii="Calibri" w:hAnsi="Calibri" w:cs="Calibri"/>
                <w:sz w:val="20"/>
                <w:szCs w:val="20"/>
              </w:rPr>
              <w:t xml:space="preserve"> miestneho rozvoja vedeného komunitou  </w:t>
            </w:r>
          </w:p>
          <w:p w:rsidR="00D31157" w:rsidRPr="00787A80" w:rsidRDefault="00534302" w:rsidP="00D31157">
            <w:pPr>
              <w:spacing w:after="0" w:line="240" w:lineRule="auto"/>
              <w:ind w:left="288" w:hanging="288"/>
              <w:jc w:val="both"/>
              <w:rPr>
                <w:rFonts w:cstheme="minorHAnsi"/>
                <w:sz w:val="20"/>
                <w:szCs w:val="20"/>
              </w:rPr>
            </w:pPr>
            <w:r w:rsidRPr="00534302">
              <w:rPr>
                <w:rFonts w:ascii="Calibri" w:hAnsi="Calibri" w:cs="Calibri"/>
                <w:sz w:val="20"/>
                <w:szCs w:val="20"/>
              </w:rPr>
              <w:t xml:space="preserve">        "Miestna ak</w:t>
            </w:r>
            <w:r w:rsidR="0016286F">
              <w:rPr>
                <w:rFonts w:ascii="Calibri" w:hAnsi="Calibri" w:cs="Calibri"/>
                <w:sz w:val="20"/>
                <w:szCs w:val="20"/>
              </w:rPr>
              <w:t>čná skupina Bodva</w:t>
            </w:r>
            <w:bookmarkStart w:id="3" w:name="_GoBack"/>
            <w:bookmarkEnd w:id="3"/>
            <w:r w:rsidRPr="00534302">
              <w:rPr>
                <w:rFonts w:ascii="Calibri" w:hAnsi="Calibri" w:cs="Calibri"/>
                <w:sz w:val="20"/>
                <w:szCs w:val="20"/>
              </w:rPr>
              <w:t>"</w:t>
            </w:r>
            <w:r w:rsidR="00D31157" w:rsidRPr="003962D0">
              <w:rPr>
                <w:rFonts w:cstheme="minorHAnsi"/>
                <w:sz w:val="20"/>
                <w:szCs w:val="20"/>
              </w:rPr>
              <w:t>)</w:t>
            </w:r>
            <w:r w:rsidR="00D31157" w:rsidRPr="00534302">
              <w:rPr>
                <w:rFonts w:cstheme="minorHAnsi"/>
                <w:i/>
                <w:sz w:val="20"/>
                <w:szCs w:val="20"/>
              </w:rPr>
              <w:t xml:space="preserve">, </w:t>
            </w:r>
            <w:r w:rsidR="00D31157" w:rsidRPr="00534302">
              <w:rPr>
                <w:rFonts w:cstheme="minorHAnsi"/>
                <w:sz w:val="20"/>
                <w:szCs w:val="20"/>
              </w:rPr>
              <w:t>minimálne SWOT a intervenčnú  logiku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D31157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r w:rsidR="006C5EB9" w:rsidRPr="00787A80">
              <w:rPr>
                <w:rFonts w:asciiTheme="minorHAnsi" w:eastAsia="Calibri" w:hAnsiTheme="minorHAnsi" w:cstheme="minorHAnsi"/>
              </w:rPr>
              <w:t xml:space="preserve"> </w:t>
            </w:r>
            <w:r w:rsidR="00D31157" w:rsidRPr="00787A80">
              <w:rPr>
                <w:rFonts w:asciiTheme="minorHAnsi" w:hAnsiTheme="minorHAnsi" w:cstheme="minorHAnsi"/>
              </w:rPr>
              <w:t>Systému riadenia CLLD (LEADER a </w:t>
            </w:r>
            <w:proofErr w:type="spellStart"/>
            <w:r w:rsidR="00D31157" w:rsidRPr="00787A80">
              <w:rPr>
                <w:rFonts w:asciiTheme="minorHAnsi" w:hAnsiTheme="minorHAnsi" w:cstheme="minorHAnsi"/>
              </w:rPr>
              <w:t>komunitný</w:t>
            </w:r>
            <w:proofErr w:type="spellEnd"/>
            <w:r w:rsidR="00D31157" w:rsidRPr="00787A80">
              <w:rPr>
                <w:rFonts w:asciiTheme="minorHAnsi" w:hAnsiTheme="minorHAnsi" w:cstheme="minorHAnsi"/>
              </w:rPr>
              <w:t xml:space="preserve"> rozvoj) pre programové obdobie 2014 – 2020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2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4"/>
            <w:r w:rsidR="00D31157" w:rsidRPr="00787A80">
              <w:rPr>
                <w:rFonts w:asciiTheme="minorHAnsi" w:eastAsia="Calibri" w:hAnsiTheme="minorHAnsi" w:cstheme="minorHAnsi"/>
              </w:rPr>
              <w:t xml:space="preserve"> Zákon č. 292/2014 Z. z. o príspevku poskytovanom z európskych štrukturálnych a investičných fondov </w:t>
            </w:r>
            <w:r w:rsidR="00787A80" w:rsidRPr="00787A80">
              <w:rPr>
                <w:rFonts w:asciiTheme="minorHAnsi" w:eastAsia="Calibri" w:hAnsiTheme="minorHAnsi" w:cstheme="minorHAnsi"/>
              </w:rPr>
              <w:t xml:space="preserve">                    </w:t>
            </w:r>
            <w:r w:rsidR="00D31157" w:rsidRPr="00787A80">
              <w:rPr>
                <w:rFonts w:asciiTheme="minorHAnsi" w:eastAsia="Calibri" w:hAnsiTheme="minorHAnsi" w:cstheme="minorHAnsi"/>
              </w:rPr>
              <w:t>a o  zmene a doplnení niektorých zákonov v znení neskorších predpisov</w:t>
            </w:r>
          </w:p>
        </w:tc>
      </w:tr>
      <w:tr w:rsidR="00084B59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B59" w:rsidRPr="00787A80" w:rsidRDefault="00043BE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eastAsia="Calibri" w:hAnsiTheme="minorHAnsi" w:cstheme="minorHAnsi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4B59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r w:rsidR="006C5EB9" w:rsidRPr="00787A80">
              <w:rPr>
                <w:rFonts w:asciiTheme="minorHAnsi" w:eastAsia="Calibri" w:hAnsiTheme="minorHAnsi" w:cstheme="minorHAnsi"/>
              </w:rPr>
              <w:t xml:space="preserve"> </w:t>
            </w:r>
            <w:r w:rsidR="00084B59" w:rsidRPr="00787A80">
              <w:rPr>
                <w:rFonts w:asciiTheme="minorHAnsi" w:hAnsiTheme="minorHAnsi" w:cstheme="minorHAnsi"/>
              </w:rPr>
              <w:t xml:space="preserve">Zákon č. 24/2006 </w:t>
            </w:r>
            <w:proofErr w:type="spellStart"/>
            <w:r w:rsidR="00084B59" w:rsidRPr="00787A80">
              <w:rPr>
                <w:rFonts w:asciiTheme="minorHAnsi" w:hAnsiTheme="minorHAnsi" w:cstheme="minorHAnsi"/>
              </w:rPr>
              <w:t>Z.z</w:t>
            </w:r>
            <w:proofErr w:type="spellEnd"/>
            <w:r w:rsidR="00084B59" w:rsidRPr="00787A80">
              <w:rPr>
                <w:rFonts w:asciiTheme="minorHAnsi" w:hAnsiTheme="minorHAnsi" w:cstheme="minorHAnsi"/>
              </w:rPr>
              <w:t xml:space="preserve">. </w:t>
            </w:r>
            <w:r w:rsidR="00084B59" w:rsidRPr="00787A80">
              <w:rPr>
                <w:rFonts w:asciiTheme="minorHAnsi" w:hAnsiTheme="minorHAnsi" w:cstheme="minorHAnsi"/>
                <w:iCs/>
              </w:rPr>
              <w:t>o posudzovaní vplyvov na životné prostredie a o zmene a doplnení niektorých zákonov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čiarkov3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5"/>
            <w:r w:rsidR="00D31157" w:rsidRPr="00787A80">
              <w:rPr>
                <w:rFonts w:asciiTheme="minorHAnsi" w:eastAsia="Calibri" w:hAnsiTheme="minorHAnsi" w:cstheme="minorHAnsi"/>
              </w:rPr>
              <w:t xml:space="preserve"> Nariadenie Európskeho parlamentu a Rady (EÚ) č. 1303/2013 </w:t>
            </w:r>
            <w:r w:rsidR="00D31157" w:rsidRPr="00787A80">
              <w:rPr>
                <w:rFonts w:asciiTheme="minorHAnsi" w:hAnsiTheme="minorHAnsi" w:cstheme="minorHAnsi"/>
                <w:bCs/>
                <w:lang w:eastAsia="sk-SK"/>
              </w:rPr>
              <w:t>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B59" w:rsidRPr="00787A80" w:rsidRDefault="00043BE9" w:rsidP="00084B59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 w:cstheme="minorHAnsi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čiarkov4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6"/>
            <w:r w:rsidR="00D31157" w:rsidRPr="00787A80">
              <w:rPr>
                <w:rFonts w:asciiTheme="minorHAnsi" w:eastAsia="Calibri" w:hAnsiTheme="minorHAnsi" w:cstheme="minorHAnsi"/>
              </w:rPr>
              <w:t xml:space="preserve"> Nariadenie Európskeho parlamentu a Rady (EÚ) č. 1305/2014 </w:t>
            </w:r>
            <w:r w:rsidR="00D31157" w:rsidRPr="00787A80">
              <w:rPr>
                <w:rFonts w:asciiTheme="minorHAnsi" w:hAnsiTheme="minorHAnsi" w:cstheme="minorHAnsi"/>
              </w:rPr>
              <w:t xml:space="preserve">Nariadenie Európskeho parlamentu a Rady (EÚ) č. 1305/2013 o podpore rozvoja vidieka prostredníctvom Európskeho poľnohospodárskeho fondu pre rozvoj vidieka (EPFRV) a o zrušení nariadenia Rady (ES) č. 1698/2005 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čiarkov5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7"/>
            <w:r w:rsidR="006C5EB9" w:rsidRPr="00787A80">
              <w:rPr>
                <w:rFonts w:asciiTheme="minorHAnsi" w:eastAsia="Calibri" w:hAnsiTheme="minorHAnsi" w:cstheme="minorHAnsi"/>
              </w:rPr>
              <w:t xml:space="preserve"> </w:t>
            </w:r>
            <w:r w:rsidR="00D31157" w:rsidRPr="00787A80">
              <w:rPr>
                <w:rFonts w:asciiTheme="minorHAnsi" w:hAnsiTheme="minorHAnsi" w:cstheme="minorHAnsi"/>
              </w:rPr>
              <w:t xml:space="preserve">Príručka pre žiadateľa o poskytnutie nenávratného finančného príspevku z Programu rozvoja vidieka SR </w:t>
            </w:r>
            <w:r w:rsidR="00857139">
              <w:rPr>
                <w:rFonts w:asciiTheme="minorHAnsi" w:hAnsiTheme="minorHAnsi" w:cstheme="minorHAnsi"/>
              </w:rPr>
              <w:t xml:space="preserve">               </w:t>
            </w:r>
            <w:r w:rsidR="00D31157" w:rsidRPr="00787A80">
              <w:rPr>
                <w:rFonts w:asciiTheme="minorHAnsi" w:hAnsiTheme="minorHAnsi" w:cstheme="minorHAnsi"/>
              </w:rPr>
              <w:t xml:space="preserve">2014 – 2020 pre opatrenie 19. </w:t>
            </w:r>
            <w:r w:rsidR="00D31157" w:rsidRPr="00787A80">
              <w:rPr>
                <w:rFonts w:asciiTheme="minorHAnsi" w:hAnsiTheme="minorHAnsi" w:cstheme="minorHAnsi"/>
                <w:color w:val="000000"/>
              </w:rPr>
              <w:t>Podpora na miestny rozvoj v rámci iniciatívy LEADER</w:t>
            </w:r>
            <w:r w:rsidR="006C5EB9" w:rsidRPr="00787A8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31157" w:rsidRPr="00787A80">
              <w:rPr>
                <w:rFonts w:asciiTheme="minorHAnsi" w:hAnsiTheme="minorHAnsi" w:cstheme="minorHAnsi"/>
                <w:color w:val="000000"/>
              </w:rPr>
              <w:t xml:space="preserve">a Integrovaného regionálneho operačného programu 2014 – 2020 Prioritná os 5. </w:t>
            </w:r>
            <w:r w:rsidR="00D31157" w:rsidRPr="00787A80">
              <w:rPr>
                <w:rFonts w:asciiTheme="minorHAnsi" w:hAnsiTheme="minorHAnsi" w:cstheme="minorHAnsi"/>
              </w:rPr>
              <w:t>Miestny rozvoj vedený komunitou</w:t>
            </w:r>
          </w:p>
        </w:tc>
      </w:tr>
      <w:tr w:rsidR="00084B59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B59" w:rsidRPr="00787A80" w:rsidRDefault="00043BE9" w:rsidP="00E20492">
            <w:pPr>
              <w:spacing w:after="0" w:line="240" w:lineRule="auto"/>
              <w:ind w:left="431" w:right="113" w:hanging="318"/>
              <w:jc w:val="both"/>
              <w:rPr>
                <w:rFonts w:cstheme="minorHAnsi"/>
                <w:sz w:val="20"/>
                <w:szCs w:val="20"/>
              </w:rPr>
            </w:pPr>
            <w:r w:rsidRPr="00787A80">
              <w:rPr>
                <w:rFonts w:eastAsia="Calibri" w:cstheme="minorHAns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4B59" w:rsidRPr="00787A80">
              <w:rPr>
                <w:rFonts w:eastAsia="Calibri" w:cstheme="minorHAnsi"/>
              </w:rPr>
              <w:instrText xml:space="preserve"> FORMCHECKBOX </w:instrText>
            </w:r>
            <w:r w:rsidRPr="00787A80">
              <w:rPr>
                <w:rFonts w:eastAsia="Calibri" w:cstheme="minorHAnsi"/>
              </w:rPr>
            </w:r>
            <w:r w:rsidRPr="00787A80">
              <w:rPr>
                <w:rFonts w:eastAsia="Calibri" w:cstheme="minorHAnsi"/>
              </w:rPr>
              <w:fldChar w:fldCharType="end"/>
            </w:r>
            <w:r w:rsidR="006C5EB9" w:rsidRPr="00787A80">
              <w:rPr>
                <w:rFonts w:eastAsia="Calibri" w:cstheme="minorHAnsi"/>
              </w:rPr>
              <w:t xml:space="preserve"> </w:t>
            </w:r>
            <w:r w:rsidR="00084B59" w:rsidRPr="00787A80">
              <w:rPr>
                <w:rFonts w:cstheme="minorHAnsi"/>
                <w:sz w:val="20"/>
                <w:szCs w:val="20"/>
              </w:rPr>
              <w:t>Príručka pre prijímateľa nenávratného finančného príspevku</w:t>
            </w:r>
            <w:r w:rsidR="006C5EB9" w:rsidRPr="00787A80">
              <w:rPr>
                <w:rFonts w:cstheme="minorHAnsi"/>
                <w:sz w:val="20"/>
                <w:szCs w:val="20"/>
              </w:rPr>
              <w:t xml:space="preserve"> </w:t>
            </w:r>
            <w:r w:rsidR="00084B59" w:rsidRPr="00787A80">
              <w:rPr>
                <w:rFonts w:cstheme="minorHAnsi"/>
                <w:sz w:val="20"/>
                <w:szCs w:val="20"/>
              </w:rPr>
              <w:t xml:space="preserve">z Programu rozvoja vidieka SR 2014 – 2020 </w:t>
            </w:r>
            <w:r w:rsidR="00857139">
              <w:rPr>
                <w:rFonts w:cstheme="minorHAnsi"/>
                <w:sz w:val="20"/>
                <w:szCs w:val="20"/>
              </w:rPr>
              <w:t xml:space="preserve">                   </w:t>
            </w:r>
            <w:r w:rsidR="00084B59" w:rsidRPr="00787A80">
              <w:rPr>
                <w:rFonts w:cstheme="minorHAnsi"/>
                <w:sz w:val="20"/>
                <w:szCs w:val="20"/>
              </w:rPr>
              <w:t>pre opatrenie 19. Podpora na miestny rozvoj v rámci iniciatívy LEADER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E20492">
            <w:pPr>
              <w:autoSpaceDE w:val="0"/>
              <w:autoSpaceDN w:val="0"/>
              <w:adjustRightInd w:val="0"/>
              <w:spacing w:after="0" w:line="240" w:lineRule="auto"/>
              <w:ind w:left="431" w:right="113" w:hanging="31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87A80">
              <w:rPr>
                <w:rFonts w:eastAsia="Calibri" w:cstheme="minorHAnsi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1157" w:rsidRPr="00787A80">
              <w:rPr>
                <w:rFonts w:eastAsia="Calibri" w:cstheme="minorHAnsi"/>
                <w:sz w:val="20"/>
                <w:szCs w:val="20"/>
              </w:rPr>
              <w:instrText xml:space="preserve"> FORMCHECKBOX </w:instrText>
            </w:r>
            <w:r w:rsidRPr="00787A80">
              <w:rPr>
                <w:rFonts w:eastAsia="Calibri" w:cstheme="minorHAnsi"/>
                <w:sz w:val="20"/>
                <w:szCs w:val="20"/>
              </w:rPr>
            </w:r>
            <w:r w:rsidRPr="00787A80">
              <w:rPr>
                <w:rFonts w:eastAsia="Calibri" w:cstheme="minorHAnsi"/>
                <w:sz w:val="20"/>
                <w:szCs w:val="20"/>
              </w:rPr>
              <w:fldChar w:fldCharType="end"/>
            </w:r>
            <w:r w:rsidR="006C5EB9" w:rsidRPr="00787A80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Zákon č. 343/2015 Z. z. o verejnom obstarávaní a o zmene a doplnení niektorých zákonov v znení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neskorších predpisov, Usmernenie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Pôdohospodárskej platobnej agentúry č. 7/2016 k obstarávaniu tovarov, stavebných prác a služieb financovaných z PRV SR 2014 – 2020, 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Usmernenie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Pôdohospodárskej platobnej agentúry 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                     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č. 8/2017 k obstarávaniu tovarov, stavebných prác a služieb financovaných z PRV SR 2014 – 2020, 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Usmernenie 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Pôdohospodárskej platob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nej agentúry č. 9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/2017 k uplatňovaniu korekcií pri verejnom obstarávaní a obstarávaní, 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Usmernenie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Pôdohospodárskej platobnej agentúry č. 10/2017 k posudzovaniu konfliktu záujmov v procese verejného obstarávania/obstarávania tovarov, stavebných prác a služieb financovaných z PRV SR 2014 – 2020</w:t>
            </w:r>
          </w:p>
        </w:tc>
      </w:tr>
      <w:tr w:rsidR="00E20492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492" w:rsidRPr="00787A80" w:rsidRDefault="00E20492" w:rsidP="00D311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   </w:t>
            </w:r>
            <w:r w:rsidRPr="00787A80">
              <w:rPr>
                <w:rFonts w:eastAsia="Calibri" w:cstheme="minorHAnsi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A80">
              <w:rPr>
                <w:rFonts w:eastAsia="Calibri" w:cstheme="minorHAnsi"/>
                <w:sz w:val="20"/>
                <w:szCs w:val="20"/>
              </w:rPr>
              <w:instrText xml:space="preserve"> FORMCHECKBOX </w:instrText>
            </w:r>
            <w:r w:rsidRPr="00787A80">
              <w:rPr>
                <w:rFonts w:eastAsia="Calibri" w:cstheme="minorHAnsi"/>
                <w:sz w:val="20"/>
                <w:szCs w:val="20"/>
              </w:rPr>
            </w:r>
            <w:r w:rsidRPr="00787A80">
              <w:rPr>
                <w:rFonts w:eastAsia="Calibri" w:cstheme="minorHAnsi"/>
                <w:sz w:val="20"/>
                <w:szCs w:val="20"/>
              </w:rPr>
              <w:fldChar w:fldCharType="end"/>
            </w:r>
            <w:r w:rsidRPr="00787A80">
              <w:rPr>
                <w:rFonts w:eastAsia="Calibri" w:cstheme="minorHAnsi"/>
                <w:sz w:val="20"/>
                <w:szCs w:val="20"/>
              </w:rPr>
              <w:t xml:space="preserve"> Iné (uveďte aké):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E20492" w:rsidP="004C1E01">
            <w:pPr>
              <w:pStyle w:val="CVNormal-First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Vzdelávanie a príprava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D31157" w:rsidP="00A4413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samostatnú položku za každé relevantné ukončené vzdelávanie/prípravu, začnite najčerstvejším údajom</w:t>
            </w:r>
            <w:r w:rsidR="00680644" w:rsidRPr="00787A80">
              <w:rPr>
                <w:rStyle w:val="Odkaznapoznmkupodiarou"/>
                <w:rFonts w:asciiTheme="minorHAnsi" w:hAnsiTheme="minorHAnsi" w:cstheme="minorHAnsi"/>
                <w:b/>
                <w:sz w:val="16"/>
                <w:szCs w:val="16"/>
              </w:rPr>
              <w:footnoteReference w:id="6"/>
            </w: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33255" w:rsidRDefault="00D31157" w:rsidP="00733255">
            <w:pPr>
              <w:pStyle w:val="CVNormal-FirstLine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a typ organizácie poskytujúcej vzdelávanie a prípravu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33255" w:rsidRDefault="00D31157" w:rsidP="00733255">
            <w:pPr>
              <w:pStyle w:val="CVNormal-FirstLine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získanej kvalifikácie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33255" w:rsidRDefault="00D31157" w:rsidP="00733255">
            <w:pPr>
              <w:pStyle w:val="CVNormal-FirstLine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Hlavné predmety / profesijné zručnosti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33255" w:rsidRDefault="00D31157" w:rsidP="00733255">
            <w:pPr>
              <w:pStyle w:val="CVNormal-FirstLine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Stupeň vzdelania v národnej alebo medzinárodnej klasifikácii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D31157" w:rsidP="00D31157">
            <w:pPr>
              <w:pStyle w:val="CVNormal-First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7A5F" w:rsidRPr="00787A80" w:rsidTr="00733255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A5F" w:rsidRPr="00787A80" w:rsidRDefault="00947A5F" w:rsidP="00733255">
            <w:pPr>
              <w:pStyle w:val="CVNormal-FirstLine"/>
              <w:spacing w:before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Osobná spôsobilosť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9C1D73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samostatnú položku za každé relevantné ukončené vzdelávanie/prípravu, začnite najčerstvejším údajom.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Jazykové znalosti: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D31157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úroveň jazykovej znalosti.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Organizačné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9C1D73" w:rsidP="00787A80">
            <w:pPr>
              <w:pStyle w:val="CVNormal-FirstLine"/>
              <w:spacing w:before="0"/>
              <w:ind w:left="141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Opis zručnosti </w:t>
            </w:r>
            <w:r w:rsidR="00D31157"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a uveďte, kde ste ich nadobudli. 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Počítačové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9C1D73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Opis zručnosti a uveďte, kde ste ich nadobudli.</w:t>
            </w:r>
          </w:p>
        </w:tc>
      </w:tr>
      <w:tr w:rsidR="00947A5F" w:rsidRPr="00787A80" w:rsidTr="00733255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A5F" w:rsidRPr="00787A80" w:rsidRDefault="00947A5F" w:rsidP="00733255">
            <w:pPr>
              <w:pStyle w:val="CVNormal-FirstLine"/>
              <w:spacing w:before="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Doplňujúce informácie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9C1D73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</w:t>
            </w:r>
            <w:r w:rsidR="00D31157"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 akékoľvek ďalšie informácie, ktoré pokladáte za dôležité, napr. kontaktné osoby, odporúčania atď. </w:t>
            </w:r>
          </w:p>
        </w:tc>
      </w:tr>
      <w:tr w:rsidR="00947A5F" w:rsidRPr="00787A80" w:rsidTr="00733255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A5F" w:rsidRPr="00787A80" w:rsidRDefault="00947A5F" w:rsidP="00733255">
            <w:pPr>
              <w:pStyle w:val="CVNormal-FirstLine"/>
              <w:spacing w:before="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Prílohy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D31157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Uveďte zoznam príloh. </w:t>
            </w:r>
          </w:p>
        </w:tc>
      </w:tr>
    </w:tbl>
    <w:p w:rsidR="00C30137" w:rsidRPr="00787A80" w:rsidRDefault="00C30137" w:rsidP="00597F82">
      <w:pPr>
        <w:jc w:val="both"/>
        <w:rPr>
          <w:rFonts w:eastAsia="Calibri" w:cstheme="minorHAnsi"/>
        </w:rPr>
      </w:pPr>
    </w:p>
    <w:p w:rsidR="00D31157" w:rsidRPr="00787A80" w:rsidRDefault="00D31157" w:rsidP="00E07A3C">
      <w:pPr>
        <w:ind w:left="720"/>
        <w:contextualSpacing/>
        <w:jc w:val="both"/>
        <w:rPr>
          <w:rFonts w:eastAsia="Calibri" w:cstheme="minorHAnsi"/>
          <w:b/>
          <w:sz w:val="24"/>
          <w:szCs w:val="24"/>
        </w:rPr>
      </w:pPr>
    </w:p>
    <w:p w:rsidR="00E07A3C" w:rsidRPr="00787A80" w:rsidRDefault="00E07A3C" w:rsidP="00E07A3C">
      <w:pPr>
        <w:spacing w:after="0"/>
        <w:rPr>
          <w:rFonts w:eastAsia="Calibri" w:cstheme="minorHAnsi"/>
          <w:sz w:val="20"/>
          <w:szCs w:val="20"/>
        </w:rPr>
      </w:pPr>
      <w:r w:rsidRPr="00787A80">
        <w:rPr>
          <w:rFonts w:eastAsia="Calibri" w:cstheme="minorHAnsi"/>
          <w:sz w:val="20"/>
          <w:szCs w:val="20"/>
        </w:rPr>
        <w:t>V .............</w:t>
      </w:r>
      <w:r w:rsidR="003962D0">
        <w:rPr>
          <w:rFonts w:eastAsia="Calibri" w:cstheme="minorHAnsi"/>
          <w:sz w:val="20"/>
          <w:szCs w:val="20"/>
        </w:rPr>
        <w:t>.........................., dňa</w:t>
      </w:r>
      <w:r w:rsidRPr="00787A80">
        <w:rPr>
          <w:rFonts w:eastAsia="Calibri" w:cstheme="minorHAnsi"/>
          <w:sz w:val="20"/>
          <w:szCs w:val="20"/>
        </w:rPr>
        <w:t xml:space="preserve"> ..................................</w:t>
      </w:r>
    </w:p>
    <w:p w:rsidR="00E07A3C" w:rsidRPr="00787A80" w:rsidRDefault="00E07A3C" w:rsidP="00E07A3C">
      <w:pPr>
        <w:spacing w:after="0"/>
        <w:ind w:left="3686"/>
        <w:jc w:val="center"/>
        <w:rPr>
          <w:rFonts w:eastAsia="Calibri" w:cstheme="minorHAnsi"/>
          <w:sz w:val="20"/>
          <w:szCs w:val="20"/>
        </w:rPr>
      </w:pPr>
    </w:p>
    <w:p w:rsidR="00E07A3C" w:rsidRPr="00787A80" w:rsidRDefault="001B21EE" w:rsidP="00E07A3C">
      <w:pPr>
        <w:spacing w:after="0"/>
        <w:ind w:left="3686"/>
        <w:jc w:val="center"/>
        <w:rPr>
          <w:rFonts w:eastAsia="Calibri" w:cstheme="minorHAnsi"/>
          <w:sz w:val="20"/>
          <w:szCs w:val="20"/>
        </w:rPr>
      </w:pPr>
      <w:r w:rsidRPr="00787A80">
        <w:rPr>
          <w:rFonts w:eastAsia="Calibri" w:cstheme="minorHAnsi"/>
          <w:sz w:val="20"/>
          <w:szCs w:val="20"/>
        </w:rPr>
        <w:t xml:space="preserve">              </w:t>
      </w:r>
      <w:r w:rsidRPr="00787A80">
        <w:rPr>
          <w:rFonts w:eastAsia="Calibri" w:cstheme="minorHAnsi"/>
          <w:sz w:val="20"/>
          <w:szCs w:val="20"/>
        </w:rPr>
        <w:tab/>
      </w:r>
      <w:r w:rsidR="00E07A3C" w:rsidRPr="00787A80">
        <w:rPr>
          <w:rFonts w:eastAsia="Calibri" w:cstheme="minorHAnsi"/>
          <w:sz w:val="20"/>
          <w:szCs w:val="20"/>
        </w:rPr>
        <w:t>......................................................................</w:t>
      </w:r>
    </w:p>
    <w:p w:rsidR="005741AA" w:rsidRPr="00787A80" w:rsidRDefault="001B21EE" w:rsidP="005741AA">
      <w:pPr>
        <w:spacing w:after="0"/>
        <w:ind w:left="3686"/>
        <w:jc w:val="center"/>
        <w:rPr>
          <w:rFonts w:eastAsia="Calibri" w:cstheme="minorHAnsi"/>
          <w:sz w:val="20"/>
          <w:szCs w:val="20"/>
        </w:rPr>
      </w:pPr>
      <w:r w:rsidRPr="00787A80">
        <w:rPr>
          <w:rFonts w:eastAsia="Calibri" w:cstheme="minorHAnsi"/>
          <w:sz w:val="20"/>
          <w:szCs w:val="20"/>
        </w:rPr>
        <w:tab/>
      </w:r>
      <w:r w:rsidRPr="00787A80">
        <w:rPr>
          <w:rFonts w:eastAsia="Calibri" w:cstheme="minorHAnsi"/>
          <w:sz w:val="20"/>
          <w:szCs w:val="20"/>
        </w:rPr>
        <w:tab/>
      </w:r>
      <w:r w:rsidR="00E07A3C" w:rsidRPr="00787A80">
        <w:rPr>
          <w:rFonts w:eastAsia="Calibri" w:cstheme="minorHAnsi"/>
          <w:sz w:val="20"/>
          <w:szCs w:val="20"/>
        </w:rPr>
        <w:t>podpis</w:t>
      </w:r>
    </w:p>
    <w:p w:rsidR="005741AA" w:rsidRDefault="005741AA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5741AA" w:rsidRDefault="005741AA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FA6D17" w:rsidRDefault="00FA6D17" w:rsidP="00B47994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sectPr w:rsidR="00FA6D17" w:rsidSect="0075255E">
      <w:headerReference w:type="first" r:id="rId9"/>
      <w:pgSz w:w="11906" w:h="16838"/>
      <w:pgMar w:top="1134" w:right="1418" w:bottom="851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689" w:rsidRDefault="005B3689" w:rsidP="00FC1411">
      <w:pPr>
        <w:spacing w:after="0" w:line="240" w:lineRule="auto"/>
      </w:pPr>
      <w:r>
        <w:separator/>
      </w:r>
    </w:p>
  </w:endnote>
  <w:endnote w:type="continuationSeparator" w:id="0">
    <w:p w:rsidR="005B3689" w:rsidRDefault="005B3689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689" w:rsidRDefault="005B3689" w:rsidP="00FC1411">
      <w:pPr>
        <w:spacing w:after="0" w:line="240" w:lineRule="auto"/>
      </w:pPr>
      <w:r>
        <w:separator/>
      </w:r>
    </w:p>
  </w:footnote>
  <w:footnote w:type="continuationSeparator" w:id="0">
    <w:p w:rsidR="005B3689" w:rsidRDefault="005B3689" w:rsidP="00FC1411">
      <w:pPr>
        <w:spacing w:after="0" w:line="240" w:lineRule="auto"/>
      </w:pPr>
      <w:r>
        <w:continuationSeparator/>
      </w:r>
    </w:p>
  </w:footnote>
  <w:footnote w:id="1">
    <w:p w:rsidR="00307334" w:rsidRPr="006C5EB9" w:rsidRDefault="00307334" w:rsidP="00D31157">
      <w:pPr>
        <w:pStyle w:val="Textpoznmkypodiarou"/>
        <w:jc w:val="both"/>
        <w:rPr>
          <w:rFonts w:asciiTheme="minorHAnsi" w:hAnsiTheme="minorHAnsi"/>
          <w:b/>
          <w:sz w:val="15"/>
          <w:szCs w:val="15"/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</w:rPr>
        <w:footnoteRef/>
      </w:r>
      <w:r w:rsidR="00C12F9C" w:rsidRPr="006C5EB9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sz w:val="15"/>
          <w:szCs w:val="15"/>
          <w:lang w:val="sk-SK"/>
        </w:rPr>
        <w:t xml:space="preserve">V prípade, ak MAS vyhlasuje výzvu na výber odborných hodnotiteľov pre viac ako jedno </w:t>
      </w:r>
      <w:proofErr w:type="spellStart"/>
      <w:r w:rsidRPr="006C5EB9">
        <w:rPr>
          <w:rFonts w:asciiTheme="minorHAnsi" w:hAnsiTheme="minorHAnsi"/>
          <w:sz w:val="15"/>
          <w:szCs w:val="15"/>
          <w:lang w:val="sk-SK"/>
        </w:rPr>
        <w:t>podopatrenie</w:t>
      </w:r>
      <w:proofErr w:type="spellEnd"/>
      <w:r w:rsidRPr="006C5EB9">
        <w:rPr>
          <w:rFonts w:asciiTheme="minorHAnsi" w:hAnsiTheme="minorHAnsi"/>
          <w:sz w:val="15"/>
          <w:szCs w:val="15"/>
          <w:lang w:val="sk-SK"/>
        </w:rPr>
        <w:t>, uchádzač je pov</w:t>
      </w:r>
      <w:r w:rsidR="00D31157" w:rsidRPr="006C5EB9">
        <w:rPr>
          <w:rFonts w:asciiTheme="minorHAnsi" w:hAnsiTheme="minorHAnsi"/>
          <w:sz w:val="15"/>
          <w:szCs w:val="15"/>
          <w:lang w:val="sk-SK"/>
        </w:rPr>
        <w:t xml:space="preserve">inný uviesť pre ktoré </w:t>
      </w:r>
      <w:proofErr w:type="spellStart"/>
      <w:r w:rsidRPr="006C5EB9">
        <w:rPr>
          <w:rFonts w:asciiTheme="minorHAnsi" w:hAnsiTheme="minorHAnsi"/>
          <w:sz w:val="15"/>
          <w:szCs w:val="15"/>
          <w:lang w:val="sk-SK"/>
        </w:rPr>
        <w:t>podopatrenie</w:t>
      </w:r>
      <w:proofErr w:type="spellEnd"/>
      <w:r w:rsidRPr="006C5EB9">
        <w:rPr>
          <w:rFonts w:asciiTheme="minorHAnsi" w:hAnsiTheme="minorHAnsi"/>
          <w:sz w:val="15"/>
          <w:szCs w:val="15"/>
          <w:lang w:val="sk-SK"/>
        </w:rPr>
        <w:t xml:space="preserve">  uvádza prax.</w:t>
      </w:r>
    </w:p>
  </w:footnote>
  <w:footnote w:id="2">
    <w:p w:rsidR="00307334" w:rsidRPr="006C5EB9" w:rsidRDefault="00307334" w:rsidP="00D31157">
      <w:pPr>
        <w:pStyle w:val="Textpoznmkypodiarou"/>
        <w:jc w:val="both"/>
        <w:rPr>
          <w:rFonts w:asciiTheme="minorHAnsi" w:hAnsiTheme="minorHAnsi"/>
          <w:sz w:val="15"/>
          <w:szCs w:val="15"/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  <w:lang w:val="sk-SK"/>
        </w:rPr>
        <w:footnoteRef/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Okrem</w:t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iného</w:t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sa</w:t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uvedie</w:t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oblasť/oblasti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, na</w:t>
      </w:r>
      <w:r w:rsidR="00C12F9C"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ktoré</w:t>
      </w:r>
      <w:r w:rsidR="00C12F9C"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bude</w:t>
      </w:r>
      <w:r w:rsidR="00C12F9C"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hodnotenie</w:t>
      </w:r>
      <w:r w:rsidR="00C12F9C"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zamerané</w:t>
      </w:r>
    </w:p>
  </w:footnote>
  <w:footnote w:id="3">
    <w:p w:rsidR="00307334" w:rsidRPr="00307334" w:rsidRDefault="00307334" w:rsidP="00D31157">
      <w:pPr>
        <w:pStyle w:val="Textpoznmkypodiarou"/>
        <w:jc w:val="both"/>
        <w:rPr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  <w:lang w:val="sk-SK"/>
        </w:rPr>
        <w:footnoteRef/>
      </w:r>
      <w:r w:rsidR="00C12F9C" w:rsidRPr="006C5EB9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sz w:val="15"/>
          <w:szCs w:val="15"/>
          <w:lang w:val="sk-SK"/>
        </w:rPr>
        <w:t>V prípade potreby je potrebné tabuľky a riadky nakopírovať.</w:t>
      </w:r>
    </w:p>
  </w:footnote>
  <w:footnote w:id="4">
    <w:p w:rsidR="00680644" w:rsidRPr="006C5EB9" w:rsidRDefault="00680644" w:rsidP="00680644">
      <w:pPr>
        <w:pStyle w:val="Textpoznmkypodiarou"/>
        <w:jc w:val="both"/>
        <w:rPr>
          <w:rFonts w:asciiTheme="minorHAnsi" w:hAnsiTheme="minorHAnsi"/>
          <w:b/>
          <w:sz w:val="15"/>
          <w:szCs w:val="15"/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6C5EB9">
        <w:rPr>
          <w:rFonts w:asciiTheme="minorHAnsi" w:hAnsiTheme="minorHAnsi"/>
          <w:sz w:val="15"/>
          <w:szCs w:val="15"/>
          <w:lang w:val="sk-SK"/>
        </w:rPr>
        <w:t xml:space="preserve"> V prípade, ak MAS vyhlasuje výzvu na výber odborných hodnotiteľov pre viac ako jedno </w:t>
      </w:r>
      <w:proofErr w:type="spellStart"/>
      <w:r w:rsidRPr="006C5EB9">
        <w:rPr>
          <w:rFonts w:asciiTheme="minorHAnsi" w:hAnsiTheme="minorHAnsi"/>
          <w:sz w:val="15"/>
          <w:szCs w:val="15"/>
          <w:lang w:val="sk-SK"/>
        </w:rPr>
        <w:t>podopatrenie</w:t>
      </w:r>
      <w:proofErr w:type="spellEnd"/>
      <w:r w:rsidRPr="006C5EB9">
        <w:rPr>
          <w:rFonts w:asciiTheme="minorHAnsi" w:hAnsiTheme="minorHAnsi"/>
          <w:sz w:val="15"/>
          <w:szCs w:val="15"/>
          <w:lang w:val="sk-SK"/>
        </w:rPr>
        <w:t xml:space="preserve">, uchádzač je povinný uviesť pre ktoré </w:t>
      </w:r>
      <w:proofErr w:type="spellStart"/>
      <w:r w:rsidRPr="006C5EB9">
        <w:rPr>
          <w:rFonts w:asciiTheme="minorHAnsi" w:hAnsiTheme="minorHAnsi"/>
          <w:sz w:val="15"/>
          <w:szCs w:val="15"/>
          <w:lang w:val="sk-SK"/>
        </w:rPr>
        <w:t>podopatrenie</w:t>
      </w:r>
      <w:proofErr w:type="spellEnd"/>
      <w:r w:rsidRPr="006C5EB9">
        <w:rPr>
          <w:rFonts w:asciiTheme="minorHAnsi" w:hAnsiTheme="minorHAnsi"/>
          <w:sz w:val="15"/>
          <w:szCs w:val="15"/>
          <w:lang w:val="sk-SK"/>
        </w:rPr>
        <w:t xml:space="preserve">  uvádza prax.</w:t>
      </w:r>
    </w:p>
  </w:footnote>
  <w:footnote w:id="5">
    <w:p w:rsidR="00472D33" w:rsidRPr="006C5EB9" w:rsidRDefault="00472D33" w:rsidP="00472D33">
      <w:pPr>
        <w:pStyle w:val="Textpoznmkypodiarou"/>
        <w:jc w:val="both"/>
        <w:rPr>
          <w:rFonts w:asciiTheme="minorHAnsi" w:hAnsiTheme="minorHAnsi"/>
          <w:sz w:val="15"/>
          <w:szCs w:val="15"/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6C5EB9">
        <w:rPr>
          <w:rFonts w:asciiTheme="minorHAnsi" w:hAnsiTheme="minorHAnsi"/>
          <w:sz w:val="15"/>
          <w:szCs w:val="15"/>
          <w:lang w:val="sk-SK"/>
        </w:rPr>
        <w:t xml:space="preserve"> V prípade ak nebude vyznačený ani jeden dokument/právny predpis, tak MAS to bude považovať za to, že uchádzač nevybral ani jeden dokument/právny predpis.</w:t>
      </w:r>
    </w:p>
  </w:footnote>
  <w:footnote w:id="6">
    <w:p w:rsidR="00680644" w:rsidRPr="00307334" w:rsidRDefault="00680644" w:rsidP="00680644">
      <w:pPr>
        <w:pStyle w:val="Textpoznmkypodiarou"/>
        <w:jc w:val="both"/>
        <w:rPr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  <w:lang w:val="sk-SK"/>
        </w:rPr>
        <w:footnoteRef/>
      </w:r>
      <w:r w:rsidRPr="006C5EB9">
        <w:rPr>
          <w:rFonts w:asciiTheme="minorHAnsi" w:hAnsiTheme="minorHAnsi"/>
          <w:sz w:val="15"/>
          <w:szCs w:val="15"/>
          <w:lang w:val="sk-SK"/>
        </w:rPr>
        <w:t xml:space="preserve"> V prípade potreby je potrebné tabuľky a riadky nakopírovať.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5E" w:rsidRDefault="0075255E">
    <w:pPr>
      <w:pStyle w:val="Hlavika"/>
      <w:rPr>
        <w:sz w:val="15"/>
        <w:szCs w:val="15"/>
      </w:rPr>
    </w:pPr>
  </w:p>
  <w:p w:rsidR="005C6ABD" w:rsidRPr="0075255E" w:rsidRDefault="005C6ABD">
    <w:pPr>
      <w:pStyle w:val="Hlavika"/>
      <w:rPr>
        <w:sz w:val="15"/>
        <w:szCs w:val="15"/>
      </w:rPr>
    </w:pPr>
    <w:r w:rsidRPr="0075255E">
      <w:rPr>
        <w:sz w:val="15"/>
        <w:szCs w:val="15"/>
      </w:rPr>
      <w:t xml:space="preserve">Príloha č. </w:t>
    </w:r>
    <w:r w:rsidR="001B21EE">
      <w:rPr>
        <w:sz w:val="15"/>
        <w:szCs w:val="15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4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C5133"/>
    <w:multiLevelType w:val="multilevel"/>
    <w:tmpl w:val="7DDCE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1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7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19"/>
  </w:num>
  <w:num w:numId="4">
    <w:abstractNumId w:val="26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0"/>
  </w:num>
  <w:num w:numId="10">
    <w:abstractNumId w:val="6"/>
  </w:num>
  <w:num w:numId="11">
    <w:abstractNumId w:val="30"/>
  </w:num>
  <w:num w:numId="12">
    <w:abstractNumId w:val="29"/>
  </w:num>
  <w:num w:numId="13">
    <w:abstractNumId w:val="32"/>
  </w:num>
  <w:num w:numId="14">
    <w:abstractNumId w:val="16"/>
  </w:num>
  <w:num w:numId="15">
    <w:abstractNumId w:val="21"/>
  </w:num>
  <w:num w:numId="16">
    <w:abstractNumId w:val="24"/>
  </w:num>
  <w:num w:numId="17">
    <w:abstractNumId w:val="11"/>
  </w:num>
  <w:num w:numId="18">
    <w:abstractNumId w:val="1"/>
  </w:num>
  <w:num w:numId="19">
    <w:abstractNumId w:val="2"/>
  </w:num>
  <w:num w:numId="20">
    <w:abstractNumId w:val="28"/>
  </w:num>
  <w:num w:numId="21">
    <w:abstractNumId w:val="23"/>
  </w:num>
  <w:num w:numId="22">
    <w:abstractNumId w:val="7"/>
  </w:num>
  <w:num w:numId="23">
    <w:abstractNumId w:val="5"/>
  </w:num>
  <w:num w:numId="24">
    <w:abstractNumId w:val="4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8"/>
  </w:num>
  <w:num w:numId="28">
    <w:abstractNumId w:val="20"/>
  </w:num>
  <w:num w:numId="29">
    <w:abstractNumId w:val="25"/>
  </w:num>
  <w:num w:numId="30">
    <w:abstractNumId w:val="15"/>
  </w:num>
  <w:num w:numId="31">
    <w:abstractNumId w:val="13"/>
  </w:num>
  <w:num w:numId="32">
    <w:abstractNumId w:val="31"/>
  </w:num>
  <w:num w:numId="33">
    <w:abstractNumId w:val="12"/>
  </w:num>
  <w:num w:numId="34">
    <w:abstractNumId w:val="18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cianova Ingrid">
    <w15:presenceInfo w15:providerId="None" w15:userId="Kocianova Ingr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411"/>
    <w:rsid w:val="00014910"/>
    <w:rsid w:val="00021103"/>
    <w:rsid w:val="000216CE"/>
    <w:rsid w:val="000231E0"/>
    <w:rsid w:val="0002457F"/>
    <w:rsid w:val="00025122"/>
    <w:rsid w:val="00026DA4"/>
    <w:rsid w:val="00040106"/>
    <w:rsid w:val="0004052A"/>
    <w:rsid w:val="00040B18"/>
    <w:rsid w:val="00043BE9"/>
    <w:rsid w:val="00050C69"/>
    <w:rsid w:val="0005569A"/>
    <w:rsid w:val="00077D60"/>
    <w:rsid w:val="0008392F"/>
    <w:rsid w:val="00084B59"/>
    <w:rsid w:val="00092D7B"/>
    <w:rsid w:val="000A0FE1"/>
    <w:rsid w:val="000B1611"/>
    <w:rsid w:val="000C4692"/>
    <w:rsid w:val="000C4775"/>
    <w:rsid w:val="000C5A57"/>
    <w:rsid w:val="000D5572"/>
    <w:rsid w:val="000F4C2F"/>
    <w:rsid w:val="001107AD"/>
    <w:rsid w:val="00113BBB"/>
    <w:rsid w:val="0012212A"/>
    <w:rsid w:val="001539B5"/>
    <w:rsid w:val="0016286F"/>
    <w:rsid w:val="00172735"/>
    <w:rsid w:val="00174511"/>
    <w:rsid w:val="00176AE6"/>
    <w:rsid w:val="0018510B"/>
    <w:rsid w:val="00194B60"/>
    <w:rsid w:val="001A6378"/>
    <w:rsid w:val="001B21EE"/>
    <w:rsid w:val="001B7AB5"/>
    <w:rsid w:val="001D70F5"/>
    <w:rsid w:val="001E72A8"/>
    <w:rsid w:val="002032A0"/>
    <w:rsid w:val="00207EA4"/>
    <w:rsid w:val="00215C06"/>
    <w:rsid w:val="00235CC7"/>
    <w:rsid w:val="00244444"/>
    <w:rsid w:val="00255C09"/>
    <w:rsid w:val="002601DC"/>
    <w:rsid w:val="002743F3"/>
    <w:rsid w:val="00282A4E"/>
    <w:rsid w:val="00286B3E"/>
    <w:rsid w:val="00291D58"/>
    <w:rsid w:val="002A19EB"/>
    <w:rsid w:val="002B052D"/>
    <w:rsid w:val="002D0BFF"/>
    <w:rsid w:val="002D1FD2"/>
    <w:rsid w:val="002F647A"/>
    <w:rsid w:val="00305A85"/>
    <w:rsid w:val="00307334"/>
    <w:rsid w:val="00334623"/>
    <w:rsid w:val="00341CCF"/>
    <w:rsid w:val="003575BF"/>
    <w:rsid w:val="00360796"/>
    <w:rsid w:val="00376805"/>
    <w:rsid w:val="003812B6"/>
    <w:rsid w:val="0039157A"/>
    <w:rsid w:val="00391DBD"/>
    <w:rsid w:val="003962D0"/>
    <w:rsid w:val="003D06D3"/>
    <w:rsid w:val="003E4F1E"/>
    <w:rsid w:val="003F155A"/>
    <w:rsid w:val="004237B2"/>
    <w:rsid w:val="00426BED"/>
    <w:rsid w:val="00434522"/>
    <w:rsid w:val="004347C6"/>
    <w:rsid w:val="00472D33"/>
    <w:rsid w:val="0048034B"/>
    <w:rsid w:val="00492052"/>
    <w:rsid w:val="004A2599"/>
    <w:rsid w:val="004A4C2B"/>
    <w:rsid w:val="004A4E89"/>
    <w:rsid w:val="004A7022"/>
    <w:rsid w:val="004B0D0F"/>
    <w:rsid w:val="004B20F7"/>
    <w:rsid w:val="004B3DCE"/>
    <w:rsid w:val="004D395D"/>
    <w:rsid w:val="004E1951"/>
    <w:rsid w:val="004F2A96"/>
    <w:rsid w:val="00501039"/>
    <w:rsid w:val="0050569F"/>
    <w:rsid w:val="00506724"/>
    <w:rsid w:val="00534302"/>
    <w:rsid w:val="00540EFF"/>
    <w:rsid w:val="005558EB"/>
    <w:rsid w:val="00571FD5"/>
    <w:rsid w:val="005741AA"/>
    <w:rsid w:val="005908E6"/>
    <w:rsid w:val="00597DD3"/>
    <w:rsid w:val="00597F82"/>
    <w:rsid w:val="005B3689"/>
    <w:rsid w:val="005B3B94"/>
    <w:rsid w:val="005C6ABD"/>
    <w:rsid w:val="005E015B"/>
    <w:rsid w:val="005E401D"/>
    <w:rsid w:val="005E4B5A"/>
    <w:rsid w:val="005F149F"/>
    <w:rsid w:val="005F1A99"/>
    <w:rsid w:val="005F2223"/>
    <w:rsid w:val="005F328E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80644"/>
    <w:rsid w:val="006918F8"/>
    <w:rsid w:val="006968EB"/>
    <w:rsid w:val="006A0557"/>
    <w:rsid w:val="006A6D9B"/>
    <w:rsid w:val="006B66E1"/>
    <w:rsid w:val="006B6718"/>
    <w:rsid w:val="006C5EB9"/>
    <w:rsid w:val="006E754F"/>
    <w:rsid w:val="006F4E31"/>
    <w:rsid w:val="00733255"/>
    <w:rsid w:val="00734C73"/>
    <w:rsid w:val="0075255E"/>
    <w:rsid w:val="00764E80"/>
    <w:rsid w:val="00773E35"/>
    <w:rsid w:val="0078564F"/>
    <w:rsid w:val="00786BBB"/>
    <w:rsid w:val="00787A80"/>
    <w:rsid w:val="00793190"/>
    <w:rsid w:val="007C0DE9"/>
    <w:rsid w:val="007E5086"/>
    <w:rsid w:val="00805173"/>
    <w:rsid w:val="00841D2C"/>
    <w:rsid w:val="00857139"/>
    <w:rsid w:val="00867ACD"/>
    <w:rsid w:val="00875AAE"/>
    <w:rsid w:val="00891E03"/>
    <w:rsid w:val="008A7578"/>
    <w:rsid w:val="008A7EEA"/>
    <w:rsid w:val="008C2C6C"/>
    <w:rsid w:val="008F1413"/>
    <w:rsid w:val="008F4FA2"/>
    <w:rsid w:val="008F7C3C"/>
    <w:rsid w:val="00904E76"/>
    <w:rsid w:val="00915163"/>
    <w:rsid w:val="009274ED"/>
    <w:rsid w:val="00932235"/>
    <w:rsid w:val="00941319"/>
    <w:rsid w:val="009440C7"/>
    <w:rsid w:val="00944D14"/>
    <w:rsid w:val="00945AE5"/>
    <w:rsid w:val="009477F5"/>
    <w:rsid w:val="00947A5F"/>
    <w:rsid w:val="00950EB7"/>
    <w:rsid w:val="00962229"/>
    <w:rsid w:val="009643C8"/>
    <w:rsid w:val="009969E2"/>
    <w:rsid w:val="009973F0"/>
    <w:rsid w:val="009B63C4"/>
    <w:rsid w:val="009C0402"/>
    <w:rsid w:val="009C1D73"/>
    <w:rsid w:val="009F7073"/>
    <w:rsid w:val="009F7A06"/>
    <w:rsid w:val="009F7F74"/>
    <w:rsid w:val="00A223A1"/>
    <w:rsid w:val="00A23623"/>
    <w:rsid w:val="00A26BBA"/>
    <w:rsid w:val="00A34A2C"/>
    <w:rsid w:val="00A44130"/>
    <w:rsid w:val="00A505EE"/>
    <w:rsid w:val="00A5073E"/>
    <w:rsid w:val="00A720CD"/>
    <w:rsid w:val="00AA3379"/>
    <w:rsid w:val="00AD50DC"/>
    <w:rsid w:val="00AF0D71"/>
    <w:rsid w:val="00AF3326"/>
    <w:rsid w:val="00AF3B25"/>
    <w:rsid w:val="00B0381D"/>
    <w:rsid w:val="00B2061F"/>
    <w:rsid w:val="00B47994"/>
    <w:rsid w:val="00B52B11"/>
    <w:rsid w:val="00B726F4"/>
    <w:rsid w:val="00B77A36"/>
    <w:rsid w:val="00BA1A52"/>
    <w:rsid w:val="00BB74D0"/>
    <w:rsid w:val="00BD0F7B"/>
    <w:rsid w:val="00BD4A79"/>
    <w:rsid w:val="00BD61C6"/>
    <w:rsid w:val="00BF6833"/>
    <w:rsid w:val="00C12F9C"/>
    <w:rsid w:val="00C27F72"/>
    <w:rsid w:val="00C30137"/>
    <w:rsid w:val="00C34BD5"/>
    <w:rsid w:val="00C44404"/>
    <w:rsid w:val="00C525A5"/>
    <w:rsid w:val="00C917C2"/>
    <w:rsid w:val="00CA6D58"/>
    <w:rsid w:val="00CA7169"/>
    <w:rsid w:val="00CB430C"/>
    <w:rsid w:val="00CC3B1D"/>
    <w:rsid w:val="00CC4017"/>
    <w:rsid w:val="00CC4492"/>
    <w:rsid w:val="00CD35F9"/>
    <w:rsid w:val="00CD37A2"/>
    <w:rsid w:val="00CF0251"/>
    <w:rsid w:val="00D139F0"/>
    <w:rsid w:val="00D1443E"/>
    <w:rsid w:val="00D31157"/>
    <w:rsid w:val="00D342C3"/>
    <w:rsid w:val="00D4754C"/>
    <w:rsid w:val="00D536B5"/>
    <w:rsid w:val="00D66791"/>
    <w:rsid w:val="00D93A8C"/>
    <w:rsid w:val="00DE3A49"/>
    <w:rsid w:val="00DE4DBC"/>
    <w:rsid w:val="00DE7791"/>
    <w:rsid w:val="00DF273D"/>
    <w:rsid w:val="00DF2765"/>
    <w:rsid w:val="00E07A3C"/>
    <w:rsid w:val="00E20492"/>
    <w:rsid w:val="00E32AF4"/>
    <w:rsid w:val="00E41658"/>
    <w:rsid w:val="00E52150"/>
    <w:rsid w:val="00E60563"/>
    <w:rsid w:val="00E860D5"/>
    <w:rsid w:val="00E94271"/>
    <w:rsid w:val="00EA17E0"/>
    <w:rsid w:val="00ED0343"/>
    <w:rsid w:val="00EE3292"/>
    <w:rsid w:val="00EE433F"/>
    <w:rsid w:val="00EE6A88"/>
    <w:rsid w:val="00EE6DD6"/>
    <w:rsid w:val="00EF517F"/>
    <w:rsid w:val="00F10BF7"/>
    <w:rsid w:val="00F14EBE"/>
    <w:rsid w:val="00F16311"/>
    <w:rsid w:val="00F203EA"/>
    <w:rsid w:val="00F26807"/>
    <w:rsid w:val="00F30FB4"/>
    <w:rsid w:val="00F32AF9"/>
    <w:rsid w:val="00F43F38"/>
    <w:rsid w:val="00F5159C"/>
    <w:rsid w:val="00F67A82"/>
    <w:rsid w:val="00FA51D3"/>
    <w:rsid w:val="00FA5728"/>
    <w:rsid w:val="00FA6D17"/>
    <w:rsid w:val="00FB6387"/>
    <w:rsid w:val="00FB686F"/>
    <w:rsid w:val="00FC1411"/>
    <w:rsid w:val="00FD06EA"/>
    <w:rsid w:val="00FD1D6A"/>
    <w:rsid w:val="00FE65D9"/>
    <w:rsid w:val="00FF3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Textzstupnhosymbolu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B0CED-C752-4813-BB33-2FB8876A3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780</Words>
  <Characters>4451</Characters>
  <Application>Microsoft Office Word</Application>
  <DocSecurity>0</DocSecurity>
  <Lines>37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Kocianova Ingrid</dc:creator>
  <cp:lastModifiedBy>1</cp:lastModifiedBy>
  <cp:revision>27</cp:revision>
  <cp:lastPrinted>2017-12-12T13:36:00Z</cp:lastPrinted>
  <dcterms:created xsi:type="dcterms:W3CDTF">2019-05-24T08:02:00Z</dcterms:created>
  <dcterms:modified xsi:type="dcterms:W3CDTF">2019-07-30T14:28:00Z</dcterms:modified>
</cp:coreProperties>
</file>